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603AE3" w14:textId="182D3979" w:rsidR="000331A6" w:rsidRPr="00925E0B" w:rsidRDefault="000331A6" w:rsidP="006C1971">
      <w:pPr>
        <w:jc w:val="both"/>
        <w:rPr>
          <w:b/>
          <w:sz w:val="28"/>
          <w:szCs w:val="28"/>
        </w:rPr>
      </w:pPr>
      <w:r w:rsidRPr="00925E0B">
        <w:rPr>
          <w:b/>
          <w:sz w:val="28"/>
          <w:szCs w:val="28"/>
        </w:rPr>
        <w:t>PI Name:</w:t>
      </w:r>
      <w:r w:rsidR="00200A32">
        <w:rPr>
          <w:b/>
          <w:sz w:val="28"/>
          <w:szCs w:val="28"/>
        </w:rPr>
        <w:t xml:space="preserve"> </w:t>
      </w:r>
      <w:r w:rsidR="00CA70F3">
        <w:rPr>
          <w:b/>
          <w:sz w:val="28"/>
          <w:szCs w:val="28"/>
        </w:rPr>
        <w:t>Tamara M. Powers</w:t>
      </w:r>
      <w:r w:rsidR="00C600EA">
        <w:rPr>
          <w:b/>
          <w:sz w:val="28"/>
          <w:szCs w:val="28"/>
        </w:rPr>
        <w:t>, Texas A&amp;M</w:t>
      </w:r>
    </w:p>
    <w:p w14:paraId="51315A05" w14:textId="46F7F64E" w:rsidR="000331A6" w:rsidRDefault="00760C9B" w:rsidP="006C1971">
      <w:pPr>
        <w:jc w:val="both"/>
      </w:pPr>
      <w:r>
        <w:rPr>
          <w:b/>
          <w:sz w:val="28"/>
        </w:rPr>
        <w:t>Science</w:t>
      </w:r>
      <w:r w:rsidR="000331A6" w:rsidRPr="000331A6">
        <w:rPr>
          <w:b/>
          <w:sz w:val="28"/>
        </w:rPr>
        <w:t xml:space="preserve"> Education Title</w:t>
      </w:r>
      <w:r w:rsidR="000331A6">
        <w:t xml:space="preserve">: </w:t>
      </w:r>
      <w:r w:rsidR="00CA70F3">
        <w:t xml:space="preserve">Synthesis of a </w:t>
      </w:r>
      <w:proofErr w:type="spellStart"/>
      <w:proofErr w:type="gramStart"/>
      <w:r w:rsidR="00CA70F3">
        <w:t>Ti</w:t>
      </w:r>
      <w:proofErr w:type="spellEnd"/>
      <w:r w:rsidR="00CA70F3">
        <w:t>(</w:t>
      </w:r>
      <w:proofErr w:type="gramEnd"/>
      <w:r w:rsidR="00CA70F3">
        <w:t xml:space="preserve">III) </w:t>
      </w:r>
      <w:proofErr w:type="spellStart"/>
      <w:r w:rsidR="00CA70F3">
        <w:t>Metallocene</w:t>
      </w:r>
      <w:proofErr w:type="spellEnd"/>
      <w:r w:rsidR="00CA70F3">
        <w:t xml:space="preserve"> Using </w:t>
      </w:r>
      <w:r w:rsidR="00D74F47">
        <w:t>Schlenk line</w:t>
      </w:r>
      <w:r w:rsidR="00CA70F3">
        <w:t xml:space="preserve"> Technique</w:t>
      </w:r>
    </w:p>
    <w:p w14:paraId="6B7427F0" w14:textId="77777777" w:rsidR="006C1DE8" w:rsidRDefault="000331A6" w:rsidP="006C1971">
      <w:pPr>
        <w:jc w:val="both"/>
      </w:pPr>
      <w:r w:rsidRPr="000331A6">
        <w:rPr>
          <w:b/>
          <w:sz w:val="28"/>
        </w:rPr>
        <w:t xml:space="preserve">Overview </w:t>
      </w:r>
    </w:p>
    <w:p w14:paraId="6D574A61" w14:textId="2E0B3547" w:rsidR="000331A6" w:rsidRDefault="003D0E8E" w:rsidP="006C1971">
      <w:pPr>
        <w:spacing w:after="120"/>
        <w:jc w:val="both"/>
      </w:pPr>
      <w:r>
        <w:t>Inorganic chemists often work with highly air</w:t>
      </w:r>
      <w:r w:rsidR="00D664F2">
        <w:t>-</w:t>
      </w:r>
      <w:r>
        <w:t xml:space="preserve"> and </w:t>
      </w:r>
      <w:r w:rsidR="00D664F2">
        <w:t>water-</w:t>
      </w:r>
      <w:r>
        <w:t xml:space="preserve">sensitive compounds. The two most common and practical methods for </w:t>
      </w:r>
      <w:r w:rsidR="00D664F2">
        <w:t>air-</w:t>
      </w:r>
      <w:r>
        <w:t xml:space="preserve">free synthesis utilize </w:t>
      </w:r>
      <w:r w:rsidR="00D664F2">
        <w:t>either S</w:t>
      </w:r>
      <w:r>
        <w:t>chlenk line</w:t>
      </w:r>
      <w:r w:rsidR="00D664F2">
        <w:t>s</w:t>
      </w:r>
      <w:r>
        <w:t xml:space="preserve"> or glovebox</w:t>
      </w:r>
      <w:r w:rsidR="00D664F2">
        <w:t>es</w:t>
      </w:r>
      <w:r>
        <w:t xml:space="preserve">. </w:t>
      </w:r>
      <w:r w:rsidR="006C1DE8">
        <w:t xml:space="preserve">This experiment will demonstrate how to perform simple manipulations on </w:t>
      </w:r>
      <w:r w:rsidR="00D664F2">
        <w:t xml:space="preserve">a Schlenk </w:t>
      </w:r>
      <w:r w:rsidR="006C1DE8">
        <w:t>line with</w:t>
      </w:r>
      <w:r w:rsidR="00D664F2">
        <w:t xml:space="preserve"> a</w:t>
      </w:r>
      <w:r w:rsidR="006C1DE8">
        <w:t xml:space="preserve"> focus on solvent preparation and transfer. Through the synthesis of a reactive </w:t>
      </w:r>
      <w:proofErr w:type="spellStart"/>
      <w:proofErr w:type="gramStart"/>
      <w:r w:rsidR="006C1DE8">
        <w:t>Ti</w:t>
      </w:r>
      <w:proofErr w:type="spellEnd"/>
      <w:r w:rsidR="006C1DE8">
        <w:t>(</w:t>
      </w:r>
      <w:proofErr w:type="gramEnd"/>
      <w:r w:rsidR="006C1DE8">
        <w:t xml:space="preserve">III) </w:t>
      </w:r>
      <w:proofErr w:type="spellStart"/>
      <w:r w:rsidR="006C1DE8">
        <w:t>metallocene</w:t>
      </w:r>
      <w:proofErr w:type="spellEnd"/>
      <w:r w:rsidR="006C1DE8">
        <w:t xml:space="preserve"> complex, </w:t>
      </w:r>
      <w:r w:rsidR="00916302">
        <w:t xml:space="preserve">we </w:t>
      </w:r>
      <w:r w:rsidR="006C1DE8">
        <w:t xml:space="preserve">will </w:t>
      </w:r>
      <w:r w:rsidR="00916302">
        <w:t xml:space="preserve">demonstrate </w:t>
      </w:r>
      <w:r w:rsidR="006C1DE8">
        <w:t xml:space="preserve">a new, simple method to degas solvent as well as how to transfer solvent by cannula and by syringe on </w:t>
      </w:r>
      <w:r w:rsidR="00D664F2">
        <w:t>a</w:t>
      </w:r>
      <w:r w:rsidR="006C1DE8">
        <w:t xml:space="preserve"> </w:t>
      </w:r>
      <w:r w:rsidR="00D664F2">
        <w:t xml:space="preserve">Schlenk </w:t>
      </w:r>
      <w:r w:rsidR="006C1DE8">
        <w:t xml:space="preserve">line. </w:t>
      </w:r>
    </w:p>
    <w:p w14:paraId="4AE39EC0" w14:textId="7E0DA6F8" w:rsidR="00F30419" w:rsidRDefault="00B30657" w:rsidP="006C1971">
      <w:pPr>
        <w:jc w:val="both"/>
      </w:pPr>
      <w:r>
        <w:t>The synthesis of</w:t>
      </w:r>
      <w:r w:rsidR="00F30419">
        <w:t xml:space="preserve"> </w:t>
      </w:r>
      <w:r w:rsidR="00916302">
        <w:t xml:space="preserve">a </w:t>
      </w:r>
      <w:proofErr w:type="spellStart"/>
      <w:proofErr w:type="gramStart"/>
      <w:r w:rsidR="00F30419">
        <w:t>Ti</w:t>
      </w:r>
      <w:proofErr w:type="spellEnd"/>
      <w:r w:rsidR="00F30419">
        <w:t>(</w:t>
      </w:r>
      <w:proofErr w:type="gramEnd"/>
      <w:r w:rsidR="00F30419">
        <w:t xml:space="preserve">III) </w:t>
      </w:r>
      <w:proofErr w:type="spellStart"/>
      <w:r w:rsidR="00F30419">
        <w:t>metallocene</w:t>
      </w:r>
      <w:proofErr w:type="spellEnd"/>
      <w:r w:rsidR="00F30419">
        <w:t xml:space="preserve"> compound (</w:t>
      </w:r>
      <w:r w:rsidR="00F30419" w:rsidRPr="00E331E4">
        <w:rPr>
          <w:b/>
        </w:rPr>
        <w:t>3</w:t>
      </w:r>
      <w:r>
        <w:t xml:space="preserve">) is shown in </w:t>
      </w:r>
      <w:r w:rsidRPr="000F5B1A">
        <w:rPr>
          <w:b/>
        </w:rPr>
        <w:t>Figure 1</w:t>
      </w:r>
      <w:r w:rsidR="00F30419" w:rsidRPr="00E331E4">
        <w:t>.</w:t>
      </w:r>
      <w:r>
        <w:rPr>
          <w:rStyle w:val="EndnoteReference"/>
        </w:rPr>
        <w:endnoteReference w:id="1"/>
      </w:r>
      <w:r w:rsidR="00F30419">
        <w:t xml:space="preserve"> Compound </w:t>
      </w:r>
      <w:r w:rsidR="00F30419" w:rsidRPr="00E331E4">
        <w:rPr>
          <w:b/>
        </w:rPr>
        <w:t>3</w:t>
      </w:r>
      <w:r w:rsidR="00F30419">
        <w:t xml:space="preserve"> is highly reactive with O</w:t>
      </w:r>
      <w:r w:rsidR="00F30419">
        <w:rPr>
          <w:vertAlign w:val="subscript"/>
        </w:rPr>
        <w:t>2</w:t>
      </w:r>
      <w:r w:rsidR="00F30419">
        <w:t xml:space="preserve">, (see oxidation of </w:t>
      </w:r>
      <w:r w:rsidR="00F30419" w:rsidRPr="00E331E4">
        <w:rPr>
          <w:b/>
        </w:rPr>
        <w:t>3</w:t>
      </w:r>
      <w:r w:rsidR="00F30419">
        <w:t xml:space="preserve"> to </w:t>
      </w:r>
      <w:proofErr w:type="spellStart"/>
      <w:proofErr w:type="gramStart"/>
      <w:r w:rsidR="00F30419">
        <w:t>Ti</w:t>
      </w:r>
      <w:proofErr w:type="spellEnd"/>
      <w:r w:rsidR="00F30419">
        <w:t>(</w:t>
      </w:r>
      <w:proofErr w:type="gramEnd"/>
      <w:r w:rsidR="00F30419">
        <w:t xml:space="preserve">IV) </w:t>
      </w:r>
      <w:proofErr w:type="spellStart"/>
      <w:r w:rsidR="00F30419">
        <w:t>metallocene</w:t>
      </w:r>
      <w:proofErr w:type="spellEnd"/>
      <w:r w:rsidR="00F30419">
        <w:t xml:space="preserve"> </w:t>
      </w:r>
      <w:r w:rsidR="00F30419" w:rsidRPr="00E331E4">
        <w:rPr>
          <w:b/>
        </w:rPr>
        <w:t>4</w:t>
      </w:r>
      <w:r w:rsidR="00F30419">
        <w:rPr>
          <w:b/>
        </w:rPr>
        <w:t xml:space="preserve"> </w:t>
      </w:r>
      <w:r w:rsidR="00F30419">
        <w:t xml:space="preserve">shown in </w:t>
      </w:r>
      <w:r w:rsidR="00C47535" w:rsidRPr="000F5B1A">
        <w:rPr>
          <w:b/>
        </w:rPr>
        <w:t>Figure 1</w:t>
      </w:r>
      <w:r w:rsidR="00C47535">
        <w:t>). Therefore</w:t>
      </w:r>
      <w:r w:rsidR="00F30419">
        <w:t xml:space="preserve"> it is important to run the synthesis under anaerobic conditions.</w:t>
      </w:r>
      <w:r w:rsidR="00D74F47">
        <w:t xml:space="preserve"> The synthesis of target compound </w:t>
      </w:r>
      <w:r w:rsidR="00D74F47">
        <w:rPr>
          <w:b/>
        </w:rPr>
        <w:t>3</w:t>
      </w:r>
      <w:r w:rsidR="00D74F47">
        <w:t xml:space="preserve"> can be monitored visually and </w:t>
      </w:r>
      <w:r w:rsidR="00916302">
        <w:t xml:space="preserve">progresses </w:t>
      </w:r>
      <w:r w:rsidR="00D74F47">
        <w:t xml:space="preserve">through one additional color change before arriving at the desired product, which is blue. </w:t>
      </w:r>
      <w:r w:rsidR="00F30419">
        <w:t xml:space="preserve">If during the </w:t>
      </w:r>
      <w:r>
        <w:t>experiment</w:t>
      </w:r>
      <w:r w:rsidR="00F30419">
        <w:t xml:space="preserve"> </w:t>
      </w:r>
      <w:r w:rsidR="00916302">
        <w:t xml:space="preserve">there is an </w:t>
      </w:r>
      <w:r w:rsidR="00F30419">
        <w:t>observ</w:t>
      </w:r>
      <w:r w:rsidR="00916302">
        <w:t>ed</w:t>
      </w:r>
      <w:r w:rsidR="00F30419">
        <w:t xml:space="preserve"> color change from blue to yellow (or green = blue + yellow), this is an indication that O</w:t>
      </w:r>
      <w:r w:rsidR="00F30419">
        <w:rPr>
          <w:vertAlign w:val="subscript"/>
        </w:rPr>
        <w:t>2</w:t>
      </w:r>
      <w:r w:rsidR="00F30419">
        <w:t xml:space="preserve"> entered </w:t>
      </w:r>
      <w:r w:rsidR="00916302">
        <w:t xml:space="preserve">the </w:t>
      </w:r>
      <w:r w:rsidR="00F30419">
        <w:t>flask and that</w:t>
      </w:r>
      <w:r w:rsidR="004C433F">
        <w:t xml:space="preserve"> undesired oxidation of</w:t>
      </w:r>
      <w:r w:rsidR="00F30419">
        <w:t xml:space="preserve"> </w:t>
      </w:r>
      <w:r w:rsidR="004C433F">
        <w:t xml:space="preserve">compound </w:t>
      </w:r>
      <w:r w:rsidR="004C433F">
        <w:rPr>
          <w:b/>
        </w:rPr>
        <w:t>3</w:t>
      </w:r>
      <w:r w:rsidR="004C433F">
        <w:t xml:space="preserve"> to the </w:t>
      </w:r>
      <w:r w:rsidR="00F30419">
        <w:t xml:space="preserve">Ti(IV) analog (compound </w:t>
      </w:r>
      <w:r w:rsidR="00F30419" w:rsidRPr="00E331E4">
        <w:rPr>
          <w:b/>
        </w:rPr>
        <w:t>4</w:t>
      </w:r>
      <w:r w:rsidR="00F30419">
        <w:t>)</w:t>
      </w:r>
      <w:r w:rsidR="004C433F">
        <w:t xml:space="preserve"> has occurred</w:t>
      </w:r>
      <w:r w:rsidR="00F30419">
        <w:t>.</w:t>
      </w:r>
      <w:r>
        <w:t xml:space="preserve"> </w:t>
      </w:r>
    </w:p>
    <w:p w14:paraId="08A83A6D" w14:textId="1FF42F28" w:rsidR="00182CC8" w:rsidRDefault="00B84DE8" w:rsidP="006C1971">
      <w:pPr>
        <w:jc w:val="both"/>
      </w:pPr>
      <w:r>
        <w:rPr>
          <w:b/>
          <w:sz w:val="28"/>
          <w:szCs w:val="28"/>
        </w:rPr>
        <w:t xml:space="preserve">Principles </w:t>
      </w:r>
    </w:p>
    <w:p w14:paraId="1DB6DBC3" w14:textId="12A84F1B" w:rsidR="00D274BA" w:rsidRDefault="002E6CBE" w:rsidP="006C1971">
      <w:pPr>
        <w:spacing w:after="120"/>
        <w:jc w:val="both"/>
      </w:pPr>
      <w:r>
        <w:t>Schlenk</w:t>
      </w:r>
      <w:r w:rsidR="00395B3D">
        <w:t xml:space="preserve"> line</w:t>
      </w:r>
      <w:r>
        <w:t xml:space="preserve"> technique uses positive pressure of inert gases to keep air </w:t>
      </w:r>
      <w:r w:rsidR="00B861F8">
        <w:t xml:space="preserve">out of a system </w:t>
      </w:r>
      <w:r>
        <w:t xml:space="preserve">when handling air- and water-sensitive reagents.  An introduction to Schlenk line technique can be found in the </w:t>
      </w:r>
      <w:r w:rsidRPr="00CA70F3">
        <w:rPr>
          <w:rFonts w:ascii="Cambria" w:hAnsi="Cambria" w:cs="Times New Roman"/>
        </w:rPr>
        <w:t xml:space="preserve">“Schlenk Lines Transfer of Solvent” </w:t>
      </w:r>
      <w:r w:rsidR="00B861F8">
        <w:rPr>
          <w:rFonts w:ascii="Cambria" w:hAnsi="Cambria" w:cs="Times New Roman"/>
        </w:rPr>
        <w:t>video</w:t>
      </w:r>
      <w:r w:rsidRPr="00CA70F3">
        <w:rPr>
          <w:rFonts w:ascii="Cambria" w:hAnsi="Cambria" w:cs="Times New Roman"/>
        </w:rPr>
        <w:t xml:space="preserve"> in the </w:t>
      </w:r>
      <w:r w:rsidRPr="00CA70F3">
        <w:rPr>
          <w:rFonts w:ascii="Cambria" w:hAnsi="Cambria" w:cs="Times New Roman"/>
          <w:bCs/>
          <w:i/>
        </w:rPr>
        <w:t>Essentials of Organic Chemistry</w:t>
      </w:r>
      <w:r>
        <w:rPr>
          <w:rFonts w:ascii="Cambria" w:hAnsi="Cambria" w:cs="Times New Roman"/>
          <w:bCs/>
        </w:rPr>
        <w:t xml:space="preserve"> series. In this module,</w:t>
      </w:r>
      <w:r>
        <w:t xml:space="preserve"> t</w:t>
      </w:r>
      <w:r w:rsidR="00D274BA">
        <w:t>wo experimental techniques</w:t>
      </w:r>
      <w:r w:rsidR="00C36DBE">
        <w:t xml:space="preserve"> using the Schlenk line</w:t>
      </w:r>
      <w:r w:rsidR="00D274BA">
        <w:t xml:space="preserve"> will be explored: solvent degassing and air-free solvent transfer.</w:t>
      </w:r>
    </w:p>
    <w:p w14:paraId="3263420E" w14:textId="165E9E9F" w:rsidR="007566C4" w:rsidRPr="00B861F8" w:rsidRDefault="002B47B1" w:rsidP="006C1971">
      <w:pPr>
        <w:spacing w:after="120"/>
        <w:jc w:val="both"/>
      </w:pPr>
      <w:r>
        <w:t>A</w:t>
      </w:r>
      <w:r w:rsidR="00CC0BF6">
        <w:t>naerobic synthesis</w:t>
      </w:r>
      <w:r w:rsidR="00F30419">
        <w:t xml:space="preserve"> </w:t>
      </w:r>
      <w:r>
        <w:t>requires removal of</w:t>
      </w:r>
      <w:r w:rsidR="00F30419">
        <w:t xml:space="preserve"> air that is dissolved in </w:t>
      </w:r>
      <w:r>
        <w:t>reaction solvents</w:t>
      </w:r>
      <w:r w:rsidR="00121952">
        <w:t xml:space="preserve"> (</w:t>
      </w:r>
      <w:r w:rsidR="00121952">
        <w:rPr>
          <w:i/>
        </w:rPr>
        <w:t>i.e.</w:t>
      </w:r>
      <w:r w:rsidR="00121952">
        <w:t xml:space="preserve"> degas</w:t>
      </w:r>
      <w:r w:rsidR="00132BB6">
        <w:t>sing</w:t>
      </w:r>
      <w:r w:rsidR="00585ED5">
        <w:t xml:space="preserve"> the solvent)</w:t>
      </w:r>
      <w:r>
        <w:t>.</w:t>
      </w:r>
      <w:r w:rsidR="00F30419">
        <w:t xml:space="preserve"> </w:t>
      </w:r>
      <w:r w:rsidR="009D74F4">
        <w:t xml:space="preserve">The solubility of a gas in a liquid is dependent on the </w:t>
      </w:r>
      <w:r w:rsidR="00B861F8">
        <w:t>identity</w:t>
      </w:r>
      <w:r w:rsidR="009D74F4">
        <w:t xml:space="preserve"> of the gas and the solvent, as well as the temperature of the system and the partial pressure of the gas </w:t>
      </w:r>
      <w:r w:rsidR="00B861F8">
        <w:t>above</w:t>
      </w:r>
      <w:r w:rsidR="009D74F4">
        <w:t xml:space="preserve"> the liquid. Henry’s law</w:t>
      </w:r>
      <w:r w:rsidR="00B861F8">
        <w:t xml:space="preserve"> </w:t>
      </w:r>
      <w:r w:rsidR="009D74F4">
        <w:t xml:space="preserve">states that at a </w:t>
      </w:r>
      <w:r w:rsidR="00B861F8">
        <w:t>given</w:t>
      </w:r>
      <w:r w:rsidR="009D74F4">
        <w:t xml:space="preserve"> temperature, the amount of gas dissolved in a specific volume of liquid </w:t>
      </w:r>
      <w:r w:rsidR="00B861F8">
        <w:t>is directly proportional to the partial pressure of that gas in the system. To degas a solvent, the air above the liquid is removed or replaced with an inert gas, such as N</w:t>
      </w:r>
      <w:r w:rsidR="00B861F8">
        <w:rPr>
          <w:vertAlign w:val="subscript"/>
        </w:rPr>
        <w:t>2</w:t>
      </w:r>
      <w:r w:rsidR="00B861F8">
        <w:t xml:space="preserve"> or Ar. By reducing/removing the pressure of air </w:t>
      </w:r>
      <w:r w:rsidR="00C6739E">
        <w:t>above the liquid</w:t>
      </w:r>
      <w:r w:rsidR="00B861F8">
        <w:t>, the amount of air dissolved in th</w:t>
      </w:r>
      <w:r w:rsidR="00C6739E">
        <w:t>at</w:t>
      </w:r>
      <w:r w:rsidR="00B861F8">
        <w:t xml:space="preserve"> </w:t>
      </w:r>
      <w:r w:rsidR="00C6739E">
        <w:t>liquid</w:t>
      </w:r>
      <w:r w:rsidR="00B861F8">
        <w:t xml:space="preserve"> decreases. The process of </w:t>
      </w:r>
      <w:r w:rsidR="002A6A71">
        <w:t>degassing</w:t>
      </w:r>
      <w:r w:rsidR="00B861F8">
        <w:t xml:space="preserve"> ultimately results in the removal of all of the air dissolved in the solvent.</w:t>
      </w:r>
    </w:p>
    <w:p w14:paraId="7A67B384" w14:textId="2720FB15" w:rsidR="00F30419" w:rsidRDefault="00F30419" w:rsidP="006C1971">
      <w:pPr>
        <w:spacing w:after="120"/>
        <w:jc w:val="both"/>
      </w:pPr>
      <w:r>
        <w:t>There are several methods that can be used to degas solvent, including freeze-pump-thaw</w:t>
      </w:r>
      <w:r w:rsidR="00137F6C">
        <w:t xml:space="preserve"> </w:t>
      </w:r>
      <w:r w:rsidR="00B30657">
        <w:t>and bubbling inert gas through the solvent</w:t>
      </w:r>
      <w:r w:rsidR="00A477A3">
        <w:t xml:space="preserve"> (purging)</w:t>
      </w:r>
      <w:r>
        <w:t xml:space="preserve">. </w:t>
      </w:r>
      <w:r w:rsidR="00585ED5">
        <w:t>While the freeze-pump-thaw method is the more rigorous of the two methods for removing dissolved O</w:t>
      </w:r>
      <w:r w:rsidR="00585ED5">
        <w:rPr>
          <w:vertAlign w:val="subscript"/>
        </w:rPr>
        <w:t>2</w:t>
      </w:r>
      <w:r w:rsidR="002A6A71">
        <w:rPr>
          <w:vertAlign w:val="superscript"/>
        </w:rPr>
        <w:t xml:space="preserve"> </w:t>
      </w:r>
      <w:r w:rsidR="002A6A71" w:rsidRPr="00A51FC2">
        <w:t>(</w:t>
      </w:r>
      <w:r w:rsidR="002A6A71">
        <w:t xml:space="preserve">see </w:t>
      </w:r>
      <w:r w:rsidR="00C600EA">
        <w:t xml:space="preserve">the </w:t>
      </w:r>
      <w:r w:rsidR="002A6A71" w:rsidRPr="00CA70F3">
        <w:rPr>
          <w:rFonts w:ascii="Cambria" w:hAnsi="Cambria" w:cs="Times New Roman"/>
        </w:rPr>
        <w:t>“Dega</w:t>
      </w:r>
      <w:r w:rsidR="002A6A71">
        <w:rPr>
          <w:rFonts w:ascii="Cambria" w:hAnsi="Cambria" w:cs="Times New Roman"/>
        </w:rPr>
        <w:t>ssing Liquids” video</w:t>
      </w:r>
      <w:r w:rsidR="002A6A71" w:rsidRPr="00CA70F3">
        <w:rPr>
          <w:rFonts w:ascii="Cambria" w:hAnsi="Cambria" w:cs="Times New Roman"/>
        </w:rPr>
        <w:t xml:space="preserve"> in the </w:t>
      </w:r>
      <w:r w:rsidR="002A6A71" w:rsidRPr="00CA70F3">
        <w:rPr>
          <w:rFonts w:ascii="Cambria" w:hAnsi="Cambria" w:cs="Times New Roman"/>
          <w:bCs/>
          <w:i/>
        </w:rPr>
        <w:t>Essentials of Organic Chemistry</w:t>
      </w:r>
      <w:r w:rsidR="002A6A71">
        <w:rPr>
          <w:rFonts w:ascii="Cambria" w:hAnsi="Cambria" w:cs="Times New Roman"/>
          <w:bCs/>
        </w:rPr>
        <w:t xml:space="preserve"> series)</w:t>
      </w:r>
      <w:r w:rsidR="00585ED5">
        <w:t xml:space="preserve">, purging is useful when using smaller volumes of liquid and when the reactants and/or products are not water sensitive. </w:t>
      </w:r>
      <w:r w:rsidR="00CC0BF6">
        <w:t>Here</w:t>
      </w:r>
      <w:r w:rsidR="00B30657">
        <w:t xml:space="preserve"> we demonstrate how to degas solvent by </w:t>
      </w:r>
      <w:r w:rsidR="00A477A3">
        <w:t>purging. It is important to remember that degassing solvent does not remove water.</w:t>
      </w:r>
    </w:p>
    <w:p w14:paraId="3D58AAFC" w14:textId="458E6718" w:rsidR="003D0E8E" w:rsidRPr="00573BB1" w:rsidRDefault="00A0553B" w:rsidP="006C1971">
      <w:pPr>
        <w:spacing w:after="120"/>
        <w:jc w:val="both"/>
      </w:pPr>
      <w:r>
        <w:lastRenderedPageBreak/>
        <w:t xml:space="preserve">The most common methods used to add solvent to a reaction using </w:t>
      </w:r>
      <w:r w:rsidR="00D274BA">
        <w:t xml:space="preserve">a Schlenk </w:t>
      </w:r>
      <w:r>
        <w:t xml:space="preserve">line include transfer by syringe or </w:t>
      </w:r>
      <w:r w:rsidR="00D70A8C">
        <w:t xml:space="preserve">by </w:t>
      </w:r>
      <w:r>
        <w:t>cannula</w:t>
      </w:r>
      <w:r w:rsidR="00573BB1">
        <w:t xml:space="preserve"> (a long double pointed </w:t>
      </w:r>
      <w:r w:rsidR="00CC0BF6">
        <w:t>needle</w:t>
      </w:r>
      <w:r w:rsidR="001D749C">
        <w:t xml:space="preserve">, </w:t>
      </w:r>
      <w:r w:rsidR="001D749C" w:rsidRPr="000F5B1A">
        <w:rPr>
          <w:b/>
        </w:rPr>
        <w:t>Figure 2</w:t>
      </w:r>
      <w:r w:rsidR="00573BB1">
        <w:t>)</w:t>
      </w:r>
      <w:r>
        <w:t>. Syringes are used when a specific volume of liquid needs to be added</w:t>
      </w:r>
      <w:r w:rsidR="00D70A8C">
        <w:t xml:space="preserve"> to the reaction</w:t>
      </w:r>
      <w:r>
        <w:t xml:space="preserve"> (</w:t>
      </w:r>
      <w:r w:rsidR="00CC0BF6" w:rsidRPr="000F5B1A">
        <w:rPr>
          <w:i/>
        </w:rPr>
        <w:t>i.e.</w:t>
      </w:r>
      <w:r>
        <w:t xml:space="preserve"> adding a liquid reagent). </w:t>
      </w:r>
      <w:r w:rsidR="00D70A8C">
        <w:t xml:space="preserve">Cannula transfers can be used to transfer an exact volume into a dropping funnel, or an approximate volume if transferring solvent to the reaction. </w:t>
      </w:r>
      <w:r w:rsidR="001A3171">
        <w:t>Cannula transfer</w:t>
      </w:r>
      <w:r w:rsidR="00D70A8C">
        <w:t xml:space="preserve"> </w:t>
      </w:r>
      <w:r w:rsidR="001A3171">
        <w:t>relies on</w:t>
      </w:r>
      <w:r w:rsidR="00D70A8C">
        <w:t xml:space="preserve"> a pressure difference between two flasks to tra</w:t>
      </w:r>
      <w:r w:rsidR="00CC0BF6">
        <w:t>nsfer solvent from one vessel (</w:t>
      </w:r>
      <w:r w:rsidR="00573BB1">
        <w:t>donor</w:t>
      </w:r>
      <w:r w:rsidR="00D70A8C">
        <w:t xml:space="preserve"> flask</w:t>
      </w:r>
      <w:r w:rsidR="00CC0BF6">
        <w:t>) to another (</w:t>
      </w:r>
      <w:r w:rsidR="001D749C">
        <w:t>receiving flask) (</w:t>
      </w:r>
      <w:commentRangeStart w:id="0"/>
      <w:commentRangeStart w:id="1"/>
      <w:r w:rsidR="001D749C" w:rsidRPr="000F5B1A">
        <w:rPr>
          <w:b/>
        </w:rPr>
        <w:t>Figure 3</w:t>
      </w:r>
      <w:commentRangeEnd w:id="0"/>
      <w:r w:rsidR="00132BB6">
        <w:rPr>
          <w:rStyle w:val="CommentReference"/>
        </w:rPr>
        <w:commentReference w:id="0"/>
      </w:r>
      <w:commentRangeEnd w:id="1"/>
      <w:r w:rsidR="000F5B1A">
        <w:rPr>
          <w:rStyle w:val="CommentReference"/>
        </w:rPr>
        <w:commentReference w:id="1"/>
      </w:r>
      <w:r w:rsidR="00D70A8C">
        <w:t>)</w:t>
      </w:r>
      <w:r w:rsidR="001A3171">
        <w:t>, and the pressure differential can be achieved by either application of vacuum or pressure</w:t>
      </w:r>
      <w:r w:rsidR="00D70A8C">
        <w:t xml:space="preserve">. </w:t>
      </w:r>
      <w:r w:rsidR="003A5C1F">
        <w:t>Vacuum</w:t>
      </w:r>
      <w:ins w:id="3" w:author="Andrew" w:date="2017-01-11T13:58:00Z">
        <w:r w:rsidR="00132BB6">
          <w:t>-</w:t>
        </w:r>
      </w:ins>
      <w:r w:rsidR="003A5C1F">
        <w:t>based cannula transfer is conducted by putting the receiving flask under static or dynamic vacuum</w:t>
      </w:r>
      <w:r w:rsidR="00573BB1">
        <w:t>, while the donor flask is connected to positive N</w:t>
      </w:r>
      <w:r w:rsidR="00573BB1">
        <w:rPr>
          <w:vertAlign w:val="subscript"/>
        </w:rPr>
        <w:t>2</w:t>
      </w:r>
      <w:r w:rsidR="00573BB1">
        <w:t xml:space="preserve"> pressure. </w:t>
      </w:r>
      <w:r w:rsidR="00CC0BF6">
        <w:t>In pressure</w:t>
      </w:r>
      <w:ins w:id="4" w:author="Andrew" w:date="2017-01-11T13:58:00Z">
        <w:r w:rsidR="00132BB6">
          <w:t>-</w:t>
        </w:r>
      </w:ins>
      <w:r w:rsidR="00CC0BF6">
        <w:t>based cannula transfer</w:t>
      </w:r>
      <w:r w:rsidR="00FE3618">
        <w:t>, the receiving flask is vented</w:t>
      </w:r>
      <w:r w:rsidR="00CC0BF6">
        <w:t xml:space="preserve"> while positive N</w:t>
      </w:r>
      <w:r w:rsidR="00CC0BF6">
        <w:rPr>
          <w:vertAlign w:val="subscript"/>
        </w:rPr>
        <w:t>2</w:t>
      </w:r>
      <w:r w:rsidR="00CC0BF6">
        <w:t xml:space="preserve"> pressure is fed into the donor flask. In both cases, t</w:t>
      </w:r>
      <w:r w:rsidR="00573BB1">
        <w:t>he lower pressure in the receiving flask results in solvent flowing</w:t>
      </w:r>
      <w:r w:rsidR="009312B2">
        <w:t xml:space="preserve"> through the cannula</w:t>
      </w:r>
      <w:r w:rsidR="00573BB1">
        <w:t xml:space="preserve"> from the donor flask to the receiving flask. </w:t>
      </w:r>
      <w:r w:rsidR="00CC0BF6">
        <w:t>Here we demonstrate how to use the pressure method for cannula transfer.</w:t>
      </w:r>
    </w:p>
    <w:p w14:paraId="09E4F3B8" w14:textId="4178B6D5" w:rsidR="00467282" w:rsidRDefault="000331A6" w:rsidP="005F701F">
      <w:pPr>
        <w:jc w:val="both"/>
      </w:pPr>
      <w:r w:rsidRPr="00467282">
        <w:rPr>
          <w:b/>
          <w:sz w:val="28"/>
        </w:rPr>
        <w:t>Procedure</w:t>
      </w:r>
      <w:r w:rsidR="00467282">
        <w:t>:</w:t>
      </w:r>
      <w:r>
        <w:t xml:space="preserve"> </w:t>
      </w:r>
    </w:p>
    <w:p w14:paraId="1B18EC95" w14:textId="6CCB615E" w:rsidR="00CA70F3" w:rsidRPr="000F5B1A" w:rsidRDefault="00CA70F3" w:rsidP="000F5B1A">
      <w:pPr>
        <w:pStyle w:val="ListParagraph"/>
        <w:numPr>
          <w:ilvl w:val="0"/>
          <w:numId w:val="1"/>
        </w:numPr>
        <w:jc w:val="both"/>
        <w:rPr>
          <w:rFonts w:ascii="Cambria" w:hAnsi="Cambria" w:cs="Times New Roman"/>
          <w:bCs/>
        </w:rPr>
      </w:pPr>
      <w:r w:rsidRPr="000F5B1A">
        <w:rPr>
          <w:rFonts w:ascii="Cambria" w:hAnsi="Cambria" w:cs="Times New Roman"/>
        </w:rPr>
        <w:t xml:space="preserve">Setup </w:t>
      </w:r>
      <w:r w:rsidR="00132BB6" w:rsidRPr="000F5B1A">
        <w:rPr>
          <w:rFonts w:ascii="Cambria" w:hAnsi="Cambria" w:cs="Times New Roman"/>
        </w:rPr>
        <w:t xml:space="preserve">of </w:t>
      </w:r>
      <w:r w:rsidRPr="000F5B1A">
        <w:rPr>
          <w:rFonts w:ascii="Cambria" w:hAnsi="Cambria" w:cs="Times New Roman"/>
        </w:rPr>
        <w:t xml:space="preserve">the Schlenk </w:t>
      </w:r>
      <w:r w:rsidR="00132BB6" w:rsidRPr="000F5B1A">
        <w:rPr>
          <w:rFonts w:ascii="Cambria" w:hAnsi="Cambria" w:cs="Times New Roman"/>
        </w:rPr>
        <w:t>L</w:t>
      </w:r>
      <w:r w:rsidRPr="000F5B1A">
        <w:rPr>
          <w:rFonts w:ascii="Cambria" w:hAnsi="Cambria" w:cs="Times New Roman"/>
        </w:rPr>
        <w:t xml:space="preserve">ine (for a more detailed procedure, please review </w:t>
      </w:r>
      <w:r w:rsidR="00C600EA" w:rsidRPr="000F5B1A">
        <w:rPr>
          <w:rFonts w:ascii="Cambria" w:hAnsi="Cambria" w:cs="Times New Roman"/>
        </w:rPr>
        <w:t xml:space="preserve">the </w:t>
      </w:r>
      <w:r w:rsidRPr="000F5B1A">
        <w:rPr>
          <w:rFonts w:ascii="Cambria" w:hAnsi="Cambria" w:cs="Times New Roman"/>
        </w:rPr>
        <w:t xml:space="preserve">“Schlenk Lines Transfer of Solvent” </w:t>
      </w:r>
      <w:r w:rsidR="009312B2" w:rsidRPr="000F5B1A">
        <w:rPr>
          <w:rFonts w:ascii="Cambria" w:hAnsi="Cambria" w:cs="Times New Roman"/>
        </w:rPr>
        <w:t>video</w:t>
      </w:r>
      <w:r w:rsidRPr="000F5B1A">
        <w:rPr>
          <w:rFonts w:ascii="Cambria" w:hAnsi="Cambria" w:cs="Times New Roman"/>
        </w:rPr>
        <w:t xml:space="preserve"> in the </w:t>
      </w:r>
      <w:r w:rsidRPr="000F5B1A">
        <w:rPr>
          <w:rFonts w:ascii="Cambria" w:hAnsi="Cambria" w:cs="Times New Roman"/>
          <w:bCs/>
          <w:i/>
        </w:rPr>
        <w:t>Essentials of Organic Chemistry</w:t>
      </w:r>
      <w:r w:rsidRPr="000F5B1A">
        <w:rPr>
          <w:rFonts w:ascii="Cambria" w:hAnsi="Cambria" w:cs="Times New Roman"/>
          <w:bCs/>
        </w:rPr>
        <w:t xml:space="preserve"> series)</w:t>
      </w:r>
      <w:r w:rsidR="00576D1A" w:rsidRPr="000F5B1A">
        <w:rPr>
          <w:rFonts w:ascii="Cambria" w:hAnsi="Cambria" w:cs="Times New Roman"/>
          <w:bCs/>
        </w:rPr>
        <w:t xml:space="preserve"> </w:t>
      </w:r>
      <w:r w:rsidR="00576D1A">
        <w:t>Schlenk line safety should be reviewed prior to conducting this experiment</w:t>
      </w:r>
      <w:r w:rsidR="00576D1A" w:rsidRPr="000F5B1A">
        <w:rPr>
          <w:rFonts w:ascii="Cambria" w:hAnsi="Cambria" w:cs="Times New Roman"/>
          <w:bCs/>
        </w:rPr>
        <w:t>. Glassware should be inspected for star cracks before using. Care should be taken to ensure that O</w:t>
      </w:r>
      <w:r w:rsidR="00576D1A" w:rsidRPr="000F5B1A">
        <w:rPr>
          <w:rFonts w:ascii="Cambria" w:hAnsi="Cambria" w:cs="Times New Roman"/>
          <w:bCs/>
          <w:vertAlign w:val="subscript"/>
        </w:rPr>
        <w:t>2</w:t>
      </w:r>
      <w:r w:rsidR="00576D1A" w:rsidRPr="000F5B1A">
        <w:rPr>
          <w:rFonts w:ascii="Cambria" w:hAnsi="Cambria" w:cs="Times New Roman"/>
          <w:bCs/>
        </w:rPr>
        <w:t xml:space="preserve"> is not condensed in the Schlenk line trap if using liquid N</w:t>
      </w:r>
      <w:r w:rsidR="00576D1A" w:rsidRPr="000F5B1A">
        <w:rPr>
          <w:rFonts w:ascii="Cambria" w:hAnsi="Cambria" w:cs="Times New Roman"/>
          <w:bCs/>
          <w:vertAlign w:val="subscript"/>
        </w:rPr>
        <w:t>2</w:t>
      </w:r>
      <w:r w:rsidR="00576D1A" w:rsidRPr="000F5B1A">
        <w:rPr>
          <w:rFonts w:ascii="Cambria" w:hAnsi="Cambria" w:cs="Times New Roman"/>
          <w:bCs/>
        </w:rPr>
        <w:t>. At liquid N</w:t>
      </w:r>
      <w:r w:rsidR="00576D1A" w:rsidRPr="000F5B1A">
        <w:rPr>
          <w:rFonts w:ascii="Cambria" w:hAnsi="Cambria" w:cs="Times New Roman"/>
          <w:bCs/>
          <w:vertAlign w:val="subscript"/>
        </w:rPr>
        <w:t>2</w:t>
      </w:r>
      <w:r w:rsidR="00576D1A" w:rsidRPr="000F5B1A">
        <w:rPr>
          <w:rFonts w:ascii="Cambria" w:hAnsi="Cambria" w:cs="Times New Roman"/>
          <w:bCs/>
        </w:rPr>
        <w:t xml:space="preserve"> temperature, O</w:t>
      </w:r>
      <w:r w:rsidR="00576D1A" w:rsidRPr="000F5B1A">
        <w:rPr>
          <w:rFonts w:ascii="Cambria" w:hAnsi="Cambria" w:cs="Times New Roman"/>
          <w:bCs/>
          <w:vertAlign w:val="subscript"/>
        </w:rPr>
        <w:t>2</w:t>
      </w:r>
      <w:r w:rsidR="00576D1A" w:rsidRPr="000F5B1A">
        <w:rPr>
          <w:rFonts w:ascii="Cambria" w:hAnsi="Cambria" w:cs="Times New Roman"/>
          <w:bCs/>
        </w:rPr>
        <w:t xml:space="preserve"> condenses and is explosive in the presence of organic solvents. If it is suspected that O</w:t>
      </w:r>
      <w:r w:rsidR="00576D1A" w:rsidRPr="000F5B1A">
        <w:rPr>
          <w:rFonts w:ascii="Cambria" w:hAnsi="Cambria" w:cs="Times New Roman"/>
          <w:bCs/>
          <w:vertAlign w:val="subscript"/>
        </w:rPr>
        <w:t>2</w:t>
      </w:r>
      <w:r w:rsidR="00576D1A" w:rsidRPr="000F5B1A">
        <w:rPr>
          <w:rFonts w:ascii="Cambria" w:hAnsi="Cambria" w:cs="Times New Roman"/>
          <w:bCs/>
        </w:rPr>
        <w:t xml:space="preserve"> has been condensed or a blue liquid is observed in the cold trap, </w:t>
      </w:r>
      <w:r w:rsidR="00576D1A" w:rsidRPr="000F5B1A">
        <w:rPr>
          <w:rFonts w:ascii="Cambria" w:hAnsi="Cambria" w:cs="Times New Roman"/>
          <w:bCs/>
          <w:i/>
        </w:rPr>
        <w:t>leave the trap cold under dynamic vacuum</w:t>
      </w:r>
      <w:r w:rsidR="00576D1A" w:rsidRPr="000F5B1A">
        <w:rPr>
          <w:rFonts w:ascii="Cambria" w:hAnsi="Cambria" w:cs="Times New Roman"/>
          <w:bCs/>
        </w:rPr>
        <w:t xml:space="preserve">. </w:t>
      </w:r>
      <w:r w:rsidR="00576D1A" w:rsidRPr="000F5B1A">
        <w:rPr>
          <w:rFonts w:ascii="Cambria" w:hAnsi="Cambria" w:cs="Times New Roman"/>
          <w:bCs/>
          <w:i/>
        </w:rPr>
        <w:t xml:space="preserve">Do </w:t>
      </w:r>
      <w:r w:rsidR="00576D1A" w:rsidRPr="000F5B1A">
        <w:rPr>
          <w:rFonts w:ascii="Cambria" w:hAnsi="Cambria" w:cs="Times New Roman"/>
          <w:b/>
          <w:bCs/>
          <w:i/>
        </w:rPr>
        <w:t>NOT</w:t>
      </w:r>
      <w:r w:rsidR="00576D1A" w:rsidRPr="000F5B1A">
        <w:rPr>
          <w:rFonts w:ascii="Cambria" w:hAnsi="Cambria" w:cs="Times New Roman"/>
          <w:bCs/>
          <w:i/>
        </w:rPr>
        <w:t xml:space="preserve"> remove the liquid N</w:t>
      </w:r>
      <w:r w:rsidR="00576D1A" w:rsidRPr="000F5B1A">
        <w:rPr>
          <w:rFonts w:ascii="Cambria" w:hAnsi="Cambria" w:cs="Times New Roman"/>
          <w:bCs/>
          <w:i/>
          <w:vertAlign w:val="subscript"/>
        </w:rPr>
        <w:t>2</w:t>
      </w:r>
      <w:r w:rsidR="00576D1A" w:rsidRPr="000F5B1A">
        <w:rPr>
          <w:rFonts w:ascii="Cambria" w:hAnsi="Cambria" w:cs="Times New Roman"/>
          <w:bCs/>
          <w:i/>
        </w:rPr>
        <w:t xml:space="preserve"> trap or turn off the vacuum pump.</w:t>
      </w:r>
      <w:r w:rsidR="00576D1A" w:rsidRPr="000F5B1A">
        <w:rPr>
          <w:rFonts w:ascii="Cambria" w:hAnsi="Cambria" w:cs="Times New Roman"/>
          <w:bCs/>
        </w:rPr>
        <w:t xml:space="preserve"> Over time the liquid O</w:t>
      </w:r>
      <w:r w:rsidR="00576D1A" w:rsidRPr="000F5B1A">
        <w:rPr>
          <w:rFonts w:ascii="Cambria" w:hAnsi="Cambria" w:cs="Times New Roman"/>
          <w:bCs/>
          <w:vertAlign w:val="subscript"/>
        </w:rPr>
        <w:t>2</w:t>
      </w:r>
      <w:r w:rsidR="00576D1A" w:rsidRPr="000F5B1A">
        <w:rPr>
          <w:rFonts w:ascii="Cambria" w:hAnsi="Cambria" w:cs="Times New Roman"/>
          <w:bCs/>
        </w:rPr>
        <w:t xml:space="preserve"> will sublime into the pump—it is only safe to remove the liquid N</w:t>
      </w:r>
      <w:r w:rsidR="00576D1A" w:rsidRPr="000F5B1A">
        <w:rPr>
          <w:rFonts w:ascii="Cambria" w:hAnsi="Cambria" w:cs="Times New Roman"/>
          <w:bCs/>
          <w:vertAlign w:val="subscript"/>
        </w:rPr>
        <w:t>2</w:t>
      </w:r>
      <w:r w:rsidR="00576D1A" w:rsidRPr="000F5B1A">
        <w:rPr>
          <w:rFonts w:ascii="Cambria" w:hAnsi="Cambria" w:cs="Times New Roman"/>
          <w:bCs/>
        </w:rPr>
        <w:t xml:space="preserve"> trap once all of the O</w:t>
      </w:r>
      <w:r w:rsidR="00576D1A" w:rsidRPr="000F5B1A">
        <w:rPr>
          <w:rFonts w:ascii="Cambria" w:hAnsi="Cambria" w:cs="Times New Roman"/>
          <w:bCs/>
          <w:vertAlign w:val="subscript"/>
        </w:rPr>
        <w:t>2</w:t>
      </w:r>
      <w:r w:rsidR="00576D1A" w:rsidRPr="000F5B1A">
        <w:rPr>
          <w:rFonts w:ascii="Cambria" w:hAnsi="Cambria" w:cs="Times New Roman"/>
          <w:bCs/>
        </w:rPr>
        <w:t xml:space="preserve"> has sublimed.</w:t>
      </w:r>
    </w:p>
    <w:p w14:paraId="2638D511" w14:textId="77777777" w:rsidR="00CA70F3" w:rsidRPr="00302A76" w:rsidRDefault="00CA70F3" w:rsidP="005F701F">
      <w:pPr>
        <w:pStyle w:val="ListParagraph"/>
        <w:widowControl w:val="0"/>
        <w:autoSpaceDE w:val="0"/>
        <w:autoSpaceDN w:val="0"/>
        <w:adjustRightInd w:val="0"/>
        <w:spacing w:after="0"/>
        <w:ind w:left="1440"/>
        <w:jc w:val="both"/>
        <w:rPr>
          <w:rFonts w:ascii="Cambria" w:hAnsi="Cambria" w:cs="Times New Roman"/>
          <w:lang w:val="en-GB"/>
        </w:rPr>
      </w:pPr>
      <w:r w:rsidRPr="00302A76">
        <w:rPr>
          <w:rFonts w:ascii="Cambria" w:hAnsi="Cambria" w:cs="Times New Roman"/>
        </w:rPr>
        <w:t xml:space="preserve"> </w:t>
      </w:r>
    </w:p>
    <w:p w14:paraId="53F95DAC" w14:textId="77777777" w:rsidR="00012112" w:rsidRPr="005F701F" w:rsidRDefault="00CA70F3" w:rsidP="005F701F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lang w:val="en-GB"/>
        </w:rPr>
      </w:pPr>
      <w:r>
        <w:rPr>
          <w:rFonts w:ascii="Cambria" w:hAnsi="Cambria" w:cs="Times New Roman"/>
        </w:rPr>
        <w:t>Close the pressure release valve.</w:t>
      </w:r>
    </w:p>
    <w:p w14:paraId="5BF73351" w14:textId="77777777" w:rsidR="00012112" w:rsidRPr="005F701F" w:rsidRDefault="00012112" w:rsidP="005F701F">
      <w:pPr>
        <w:pStyle w:val="ListParagraph"/>
        <w:widowControl w:val="0"/>
        <w:autoSpaceDE w:val="0"/>
        <w:autoSpaceDN w:val="0"/>
        <w:adjustRightInd w:val="0"/>
        <w:spacing w:after="0"/>
        <w:ind w:left="1440"/>
        <w:jc w:val="both"/>
        <w:rPr>
          <w:rFonts w:ascii="Cambria" w:hAnsi="Cambria" w:cs="Times New Roman"/>
          <w:lang w:val="en-GB"/>
        </w:rPr>
      </w:pPr>
    </w:p>
    <w:p w14:paraId="3578901B" w14:textId="77777777" w:rsidR="00012112" w:rsidRPr="005F701F" w:rsidRDefault="00CA70F3" w:rsidP="005F701F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lang w:val="en-GB"/>
        </w:rPr>
      </w:pPr>
      <w:r>
        <w:rPr>
          <w:rFonts w:ascii="Cambria" w:hAnsi="Cambria" w:cs="Times New Roman"/>
        </w:rPr>
        <w:t>Turn on the N</w:t>
      </w:r>
      <w:r>
        <w:rPr>
          <w:rFonts w:ascii="Cambria" w:hAnsi="Cambria" w:cs="Times New Roman"/>
          <w:vertAlign w:val="subscript"/>
        </w:rPr>
        <w:t>2</w:t>
      </w:r>
      <w:r>
        <w:rPr>
          <w:rFonts w:ascii="Cambria" w:hAnsi="Cambria" w:cs="Times New Roman"/>
        </w:rPr>
        <w:t xml:space="preserve"> gas and the vacuum pump.</w:t>
      </w:r>
    </w:p>
    <w:p w14:paraId="7B2D976A" w14:textId="30B11A2E" w:rsidR="00CA70F3" w:rsidRPr="00012112" w:rsidRDefault="00CA70F3" w:rsidP="005F701F">
      <w:pPr>
        <w:widowControl w:val="0"/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lang w:val="en-GB"/>
        </w:rPr>
      </w:pPr>
    </w:p>
    <w:p w14:paraId="57F550DC" w14:textId="7C97DBBF" w:rsidR="00012112" w:rsidRPr="005F701F" w:rsidRDefault="00CA70F3" w:rsidP="005F701F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lang w:val="en-GB"/>
        </w:rPr>
      </w:pPr>
      <w:r>
        <w:rPr>
          <w:rFonts w:ascii="Cambria" w:hAnsi="Cambria" w:cs="Times New Roman"/>
        </w:rPr>
        <w:t xml:space="preserve">As the </w:t>
      </w:r>
      <w:r w:rsidR="00D45E8F">
        <w:rPr>
          <w:rFonts w:ascii="Cambria" w:hAnsi="Cambria" w:cs="Times New Roman"/>
        </w:rPr>
        <w:t xml:space="preserve">Schlenk </w:t>
      </w:r>
      <w:r>
        <w:rPr>
          <w:rFonts w:ascii="Cambria" w:hAnsi="Cambria" w:cs="Times New Roman"/>
        </w:rPr>
        <w:t xml:space="preserve">line vacuum </w:t>
      </w:r>
      <w:r w:rsidR="00DA085B">
        <w:rPr>
          <w:rFonts w:ascii="Cambria" w:hAnsi="Cambria" w:cs="Times New Roman"/>
        </w:rPr>
        <w:t>reach</w:t>
      </w:r>
      <w:r w:rsidR="00132BB6">
        <w:rPr>
          <w:rFonts w:ascii="Cambria" w:hAnsi="Cambria" w:cs="Times New Roman"/>
        </w:rPr>
        <w:t>es</w:t>
      </w:r>
      <w:r w:rsidR="00DA085B">
        <w:rPr>
          <w:rFonts w:ascii="Cambria" w:hAnsi="Cambria" w:cs="Times New Roman"/>
        </w:rPr>
        <w:t xml:space="preserve"> its minimum pressure</w:t>
      </w:r>
      <w:r>
        <w:rPr>
          <w:rFonts w:ascii="Cambria" w:hAnsi="Cambria" w:cs="Times New Roman"/>
        </w:rPr>
        <w:t xml:space="preserve">, prepare </w:t>
      </w:r>
      <w:r w:rsidR="00132BB6">
        <w:rPr>
          <w:rFonts w:ascii="Cambria" w:hAnsi="Cambria" w:cs="Times New Roman"/>
        </w:rPr>
        <w:t xml:space="preserve">the </w:t>
      </w:r>
      <w:r>
        <w:rPr>
          <w:rFonts w:ascii="Cambria" w:hAnsi="Cambria" w:cs="Times New Roman"/>
        </w:rPr>
        <w:t>cold trap with either liquid N</w:t>
      </w:r>
      <w:r>
        <w:rPr>
          <w:rFonts w:ascii="Cambria" w:hAnsi="Cambria" w:cs="Times New Roman"/>
          <w:vertAlign w:val="subscript"/>
        </w:rPr>
        <w:t>2</w:t>
      </w:r>
      <w:r>
        <w:rPr>
          <w:rFonts w:ascii="Cambria" w:hAnsi="Cambria" w:cs="Times New Roman"/>
        </w:rPr>
        <w:t xml:space="preserve"> or dry ice/acetone.</w:t>
      </w:r>
    </w:p>
    <w:p w14:paraId="5B620C84" w14:textId="407C6600" w:rsidR="00CA70F3" w:rsidRPr="004A2A15" w:rsidRDefault="00CA70F3" w:rsidP="005F701F">
      <w:pPr>
        <w:widowControl w:val="0"/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lang w:val="en-GB"/>
        </w:rPr>
      </w:pPr>
    </w:p>
    <w:p w14:paraId="124A3D14" w14:textId="74060966" w:rsidR="00F21D2A" w:rsidRPr="00D15DEE" w:rsidRDefault="00F21D2A" w:rsidP="005F701F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lang w:val="en-GB"/>
        </w:rPr>
      </w:pPr>
      <w:r>
        <w:rPr>
          <w:rFonts w:ascii="Cambria" w:hAnsi="Cambria" w:cs="Times New Roman"/>
        </w:rPr>
        <w:t>Assemble the cold trap.</w:t>
      </w:r>
    </w:p>
    <w:p w14:paraId="168AF11A" w14:textId="77777777" w:rsidR="00CA70F3" w:rsidRPr="00D15DEE" w:rsidRDefault="00CA70F3" w:rsidP="005F701F">
      <w:pPr>
        <w:pStyle w:val="ListParagraph"/>
        <w:widowControl w:val="0"/>
        <w:autoSpaceDE w:val="0"/>
        <w:autoSpaceDN w:val="0"/>
        <w:adjustRightInd w:val="0"/>
        <w:spacing w:after="0"/>
        <w:ind w:left="1440"/>
        <w:jc w:val="both"/>
        <w:rPr>
          <w:rFonts w:ascii="Cambria" w:hAnsi="Cambria" w:cs="Times New Roman"/>
          <w:lang w:val="en-GB"/>
        </w:rPr>
      </w:pPr>
    </w:p>
    <w:p w14:paraId="677C2C05" w14:textId="6D649B7D" w:rsidR="00012112" w:rsidRDefault="00DB1F94" w:rsidP="005F701F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lang w:val="en-GB"/>
        </w:rPr>
      </w:pPr>
      <w:r>
        <w:rPr>
          <w:rFonts w:ascii="Cambria" w:hAnsi="Cambria" w:cs="Times New Roman"/>
          <w:lang w:val="en-GB"/>
        </w:rPr>
        <w:t>Prepar</w:t>
      </w:r>
      <w:r w:rsidR="00132BB6">
        <w:rPr>
          <w:rFonts w:ascii="Cambria" w:hAnsi="Cambria" w:cs="Times New Roman"/>
          <w:lang w:val="en-GB"/>
        </w:rPr>
        <w:t>ation of</w:t>
      </w:r>
      <w:r>
        <w:rPr>
          <w:rFonts w:ascii="Cambria" w:hAnsi="Cambria" w:cs="Times New Roman"/>
          <w:lang w:val="en-GB"/>
        </w:rPr>
        <w:t xml:space="preserve"> the </w:t>
      </w:r>
      <w:r w:rsidR="00132BB6">
        <w:rPr>
          <w:rFonts w:ascii="Cambria" w:hAnsi="Cambria" w:cs="Times New Roman"/>
          <w:lang w:val="en-GB"/>
        </w:rPr>
        <w:t>S</w:t>
      </w:r>
      <w:r>
        <w:rPr>
          <w:rFonts w:ascii="Cambria" w:hAnsi="Cambria" w:cs="Times New Roman"/>
          <w:lang w:val="en-GB"/>
        </w:rPr>
        <w:t xml:space="preserve">olid </w:t>
      </w:r>
      <w:r w:rsidR="00132BB6">
        <w:rPr>
          <w:rFonts w:ascii="Cambria" w:hAnsi="Cambria" w:cs="Times New Roman"/>
          <w:lang w:val="en-GB"/>
        </w:rPr>
        <w:t>R</w:t>
      </w:r>
      <w:r>
        <w:rPr>
          <w:rFonts w:ascii="Cambria" w:hAnsi="Cambria" w:cs="Times New Roman"/>
          <w:lang w:val="en-GB"/>
        </w:rPr>
        <w:t>eactants</w:t>
      </w:r>
    </w:p>
    <w:p w14:paraId="58263CE9" w14:textId="7F61D734" w:rsidR="00DB1F94" w:rsidRPr="005F701F" w:rsidRDefault="00DB1F94" w:rsidP="005F701F">
      <w:pPr>
        <w:widowControl w:val="0"/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lang w:val="en-GB"/>
        </w:rPr>
      </w:pPr>
    </w:p>
    <w:p w14:paraId="0CA0657D" w14:textId="77777777" w:rsidR="00DA085B" w:rsidRPr="00DA085B" w:rsidRDefault="00E01988" w:rsidP="005F701F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lang w:val="en-GB"/>
        </w:rPr>
      </w:pPr>
      <w:r>
        <w:rPr>
          <w:rFonts w:ascii="Cambria" w:hAnsi="Cambria" w:cs="Times New Roman"/>
          <w:lang w:val="en-GB"/>
        </w:rPr>
        <w:t>Weigh 100 mg (</w:t>
      </w:r>
      <w:r w:rsidR="006816FE">
        <w:rPr>
          <w:rFonts w:ascii="Cambria" w:hAnsi="Cambria" w:cs="Times New Roman"/>
          <w:lang w:val="en-GB"/>
        </w:rPr>
        <w:t>0.40</w:t>
      </w:r>
      <w:r>
        <w:rPr>
          <w:rFonts w:ascii="Cambria" w:hAnsi="Cambria" w:cs="Times New Roman"/>
          <w:lang w:val="en-GB"/>
        </w:rPr>
        <w:t xml:space="preserve"> </w:t>
      </w:r>
      <w:proofErr w:type="spellStart"/>
      <w:r>
        <w:rPr>
          <w:rFonts w:ascii="Cambria" w:hAnsi="Cambria" w:cs="Times New Roman"/>
          <w:lang w:val="en-GB"/>
        </w:rPr>
        <w:t>mmol</w:t>
      </w:r>
      <w:proofErr w:type="spellEnd"/>
      <w:r>
        <w:rPr>
          <w:rFonts w:ascii="Cambria" w:hAnsi="Cambria" w:cs="Times New Roman"/>
          <w:lang w:val="en-GB"/>
        </w:rPr>
        <w:t xml:space="preserve">) of </w:t>
      </w:r>
      <w:r>
        <w:t xml:space="preserve">solid </w:t>
      </w:r>
      <w:proofErr w:type="spellStart"/>
      <w:proofErr w:type="gramStart"/>
      <w:r>
        <w:t>dicyclopentadienyltitanium</w:t>
      </w:r>
      <w:proofErr w:type="spellEnd"/>
      <w:r>
        <w:t>(</w:t>
      </w:r>
      <w:proofErr w:type="gramEnd"/>
      <w:r>
        <w:t>IV) dichloride (</w:t>
      </w:r>
      <w:r w:rsidRPr="00F612EB">
        <w:rPr>
          <w:b/>
        </w:rPr>
        <w:t>1</w:t>
      </w:r>
      <w:r>
        <w:t xml:space="preserve">) and </w:t>
      </w:r>
      <w:r w:rsidR="006816FE" w:rsidRPr="006816FE">
        <w:t>78</w:t>
      </w:r>
      <w:r w:rsidRPr="006816FE">
        <w:t xml:space="preserve"> mg (</w:t>
      </w:r>
      <w:r w:rsidR="006816FE" w:rsidRPr="006816FE">
        <w:t>1.2</w:t>
      </w:r>
      <w:r>
        <w:t xml:space="preserve"> </w:t>
      </w:r>
      <w:proofErr w:type="spellStart"/>
      <w:r>
        <w:t>mmol</w:t>
      </w:r>
      <w:proofErr w:type="spellEnd"/>
      <w:r>
        <w:t xml:space="preserve">) zinc dust into a </w:t>
      </w:r>
      <w:r w:rsidR="00A85B44">
        <w:t xml:space="preserve">Schlenk </w:t>
      </w:r>
      <w:r>
        <w:t>flask</w:t>
      </w:r>
      <w:r w:rsidR="00DA085B">
        <w:t xml:space="preserve"> (Schlenk flask A)</w:t>
      </w:r>
      <w:r>
        <w:t>.</w:t>
      </w:r>
    </w:p>
    <w:p w14:paraId="0A36B264" w14:textId="6C4C36BD" w:rsidR="00E01988" w:rsidRPr="00DA085B" w:rsidRDefault="00E01988" w:rsidP="00DA085B">
      <w:pPr>
        <w:widowControl w:val="0"/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lang w:val="en-GB"/>
        </w:rPr>
      </w:pPr>
    </w:p>
    <w:p w14:paraId="1672CCD9" w14:textId="47ADFB41" w:rsidR="00E30A8F" w:rsidRPr="00800599" w:rsidRDefault="00AF1350" w:rsidP="00800599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lang w:val="en-GB"/>
        </w:rPr>
      </w:pPr>
      <w:r>
        <w:t xml:space="preserve">Fit </w:t>
      </w:r>
      <w:r w:rsidR="00892D36">
        <w:t xml:space="preserve">Schlenk </w:t>
      </w:r>
      <w:r>
        <w:t>flask</w:t>
      </w:r>
      <w:r w:rsidR="00425890">
        <w:t xml:space="preserve"> A</w:t>
      </w:r>
      <w:r>
        <w:t xml:space="preserve"> with a</w:t>
      </w:r>
      <w:r w:rsidR="009312B2">
        <w:t xml:space="preserve"> greased</w:t>
      </w:r>
      <w:r>
        <w:t xml:space="preserve"> glass stopper and </w:t>
      </w:r>
      <w:r w:rsidR="00800599">
        <w:t>attach</w:t>
      </w:r>
      <w:r w:rsidR="00E30A8F">
        <w:t xml:space="preserve"> the Schlenk flask side arm</w:t>
      </w:r>
      <w:r w:rsidR="00800599">
        <w:t xml:space="preserve"> to the Schlenk line</w:t>
      </w:r>
      <w:r w:rsidR="00E30A8F">
        <w:t xml:space="preserve"> with </w:t>
      </w:r>
      <w:proofErr w:type="spellStart"/>
      <w:r w:rsidR="00132BB6">
        <w:t>T</w:t>
      </w:r>
      <w:r w:rsidR="00E30A8F">
        <w:t>ygon</w:t>
      </w:r>
      <w:proofErr w:type="spellEnd"/>
      <w:r w:rsidR="00E30A8F">
        <w:t xml:space="preserve"> tubing.</w:t>
      </w:r>
      <w:r>
        <w:t xml:space="preserve"> </w:t>
      </w:r>
    </w:p>
    <w:p w14:paraId="44E7B421" w14:textId="77777777" w:rsidR="00E30A8F" w:rsidRDefault="00E30A8F" w:rsidP="00800599">
      <w:pPr>
        <w:widowControl w:val="0"/>
        <w:autoSpaceDE w:val="0"/>
        <w:autoSpaceDN w:val="0"/>
        <w:adjustRightInd w:val="0"/>
        <w:spacing w:after="0"/>
        <w:jc w:val="both"/>
      </w:pPr>
    </w:p>
    <w:p w14:paraId="7B19A47C" w14:textId="788CB55E" w:rsidR="009B1C91" w:rsidRPr="00E30A8F" w:rsidRDefault="00AF1350" w:rsidP="00E30A8F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lang w:val="en-GB"/>
        </w:rPr>
      </w:pPr>
      <w:r>
        <w:lastRenderedPageBreak/>
        <w:t xml:space="preserve">Open </w:t>
      </w:r>
      <w:r w:rsidR="002A6A71">
        <w:t xml:space="preserve">the stopcock of the </w:t>
      </w:r>
      <w:r w:rsidR="00892D36">
        <w:t xml:space="preserve">Schlenk </w:t>
      </w:r>
      <w:r>
        <w:t>line</w:t>
      </w:r>
      <w:r w:rsidR="009312B2">
        <w:t xml:space="preserve"> tube</w:t>
      </w:r>
      <w:r w:rsidR="002A6A71">
        <w:t xml:space="preserve"> attached to Schlenk flask A</w:t>
      </w:r>
      <w:r>
        <w:t xml:space="preserve"> to vacuum. Slowly open the stopcock on </w:t>
      </w:r>
      <w:r w:rsidR="009B1C91">
        <w:t xml:space="preserve">Schlenk </w:t>
      </w:r>
      <w:r>
        <w:t>flask</w:t>
      </w:r>
      <w:r w:rsidR="002A6A71">
        <w:t xml:space="preserve"> A</w:t>
      </w:r>
      <w:r>
        <w:t xml:space="preserve">. </w:t>
      </w:r>
      <w:r w:rsidR="002C4A53">
        <w:t>Evacuate</w:t>
      </w:r>
      <w:r w:rsidR="009B1C91">
        <w:t xml:space="preserve"> Schlenk </w:t>
      </w:r>
      <w:r>
        <w:t>flask</w:t>
      </w:r>
      <w:r w:rsidR="002A6A71">
        <w:t xml:space="preserve"> A</w:t>
      </w:r>
      <w:r>
        <w:t xml:space="preserve"> for 5 min.</w:t>
      </w:r>
    </w:p>
    <w:p w14:paraId="405AD2E6" w14:textId="1D9CF4DD" w:rsidR="00AF1350" w:rsidRPr="009B1C91" w:rsidRDefault="00AF1350" w:rsidP="004A2A15">
      <w:pPr>
        <w:widowControl w:val="0"/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lang w:val="en-GB"/>
        </w:rPr>
      </w:pPr>
    </w:p>
    <w:p w14:paraId="460A37D4" w14:textId="7E684B34" w:rsidR="002C4A53" w:rsidRPr="002C4A53" w:rsidRDefault="002332B2" w:rsidP="005F701F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lang w:val="en-GB"/>
        </w:rPr>
      </w:pPr>
      <w:proofErr w:type="spellStart"/>
      <w:r>
        <w:t>Repressurize</w:t>
      </w:r>
      <w:proofErr w:type="spellEnd"/>
      <w:r w:rsidR="00AF1350">
        <w:t xml:space="preserve"> </w:t>
      </w:r>
      <w:r w:rsidR="009B1C91">
        <w:t xml:space="preserve">Schlenk </w:t>
      </w:r>
      <w:r w:rsidR="00AF1350">
        <w:t>flask</w:t>
      </w:r>
      <w:r>
        <w:t xml:space="preserve"> A</w:t>
      </w:r>
      <w:r w:rsidR="00AF1350">
        <w:t xml:space="preserve"> with N</w:t>
      </w:r>
      <w:r w:rsidR="00AF1350">
        <w:rPr>
          <w:vertAlign w:val="subscript"/>
        </w:rPr>
        <w:t>2</w:t>
      </w:r>
      <w:r w:rsidR="009B1C91">
        <w:t xml:space="preserve"> by first</w:t>
      </w:r>
      <w:r w:rsidR="00AF1350">
        <w:t xml:space="preserve"> clos</w:t>
      </w:r>
      <w:r w:rsidR="009B1C91">
        <w:t>ing</w:t>
      </w:r>
      <w:r w:rsidR="00AF1350">
        <w:t xml:space="preserve"> the stopcock on the </w:t>
      </w:r>
      <w:r w:rsidR="009B1C91">
        <w:t xml:space="preserve">Schlenk </w:t>
      </w:r>
      <w:r w:rsidR="00AF1350">
        <w:t xml:space="preserve">flask. Slowly </w:t>
      </w:r>
      <w:proofErr w:type="spellStart"/>
      <w:r>
        <w:t>repressurize</w:t>
      </w:r>
      <w:proofErr w:type="spellEnd"/>
      <w:r>
        <w:t xml:space="preserve"> the </w:t>
      </w:r>
      <w:r w:rsidR="00800599">
        <w:t xml:space="preserve">Schlenk line </w:t>
      </w:r>
      <w:r>
        <w:t xml:space="preserve">tubing with </w:t>
      </w:r>
      <w:r w:rsidRPr="002332B2">
        <w:t>N</w:t>
      </w:r>
      <w:r w:rsidRPr="002332B2">
        <w:rPr>
          <w:vertAlign w:val="subscript"/>
        </w:rPr>
        <w:t>2</w:t>
      </w:r>
      <w:r>
        <w:t xml:space="preserve"> by turning Schlenk line stopcock to N</w:t>
      </w:r>
      <w:r>
        <w:rPr>
          <w:vertAlign w:val="subscript"/>
        </w:rPr>
        <w:t>2</w:t>
      </w:r>
      <w:r w:rsidR="00AF1350">
        <w:t xml:space="preserve">. Make several (at least 5) quick </w:t>
      </w:r>
      <w:r w:rsidR="006C1971">
        <w:t>180</w:t>
      </w:r>
      <w:r w:rsidR="001852C3">
        <w:rPr>
          <w:rFonts w:ascii="Cambria" w:hAnsi="Cambria"/>
          <w:vertAlign w:val="superscript"/>
        </w:rPr>
        <w:t>°</w:t>
      </w:r>
      <w:r w:rsidR="00AF1350">
        <w:t xml:space="preserve"> turns on the </w:t>
      </w:r>
      <w:r w:rsidR="001852C3">
        <w:t xml:space="preserve">Schlenk </w:t>
      </w:r>
      <w:r w:rsidR="00AF1350">
        <w:t xml:space="preserve">flask stopcock, making sure the stopcock is closed after each turn. Slowly open the stopcock to finish filling </w:t>
      </w:r>
      <w:r w:rsidR="001852C3">
        <w:t xml:space="preserve">Schlenk </w:t>
      </w:r>
      <w:r w:rsidR="00AF1350">
        <w:t>flask</w:t>
      </w:r>
      <w:r w:rsidR="00800599">
        <w:t xml:space="preserve"> A</w:t>
      </w:r>
      <w:r w:rsidR="00AF1350">
        <w:t xml:space="preserve"> with N</w:t>
      </w:r>
      <w:r w:rsidR="00AF1350">
        <w:rPr>
          <w:vertAlign w:val="subscript"/>
        </w:rPr>
        <w:t>2</w:t>
      </w:r>
      <w:r w:rsidR="00AF1350">
        <w:t>.</w:t>
      </w:r>
    </w:p>
    <w:p w14:paraId="0D98E6D2" w14:textId="6909D434" w:rsidR="00AF1350" w:rsidRPr="002C4A53" w:rsidRDefault="00AF1350" w:rsidP="002C4A53">
      <w:pPr>
        <w:widowControl w:val="0"/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lang w:val="en-GB"/>
        </w:rPr>
      </w:pPr>
    </w:p>
    <w:p w14:paraId="1A8728E2" w14:textId="42F66D15" w:rsidR="001852C3" w:rsidRPr="00E4209F" w:rsidRDefault="00B03BCE" w:rsidP="005F701F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lang w:val="en-GB"/>
        </w:rPr>
      </w:pPr>
      <w:r>
        <w:t xml:space="preserve">Close </w:t>
      </w:r>
      <w:r w:rsidR="001852C3">
        <w:t xml:space="preserve">Schlenk </w:t>
      </w:r>
      <w:r w:rsidR="00AF1350">
        <w:t>flask</w:t>
      </w:r>
      <w:r w:rsidR="00800599">
        <w:t xml:space="preserve"> </w:t>
      </w:r>
      <w:proofErr w:type="gramStart"/>
      <w:r w:rsidR="00800599">
        <w:t>A</w:t>
      </w:r>
      <w:proofErr w:type="gramEnd"/>
      <w:r w:rsidR="00AF1350">
        <w:t xml:space="preserve"> stopcock.</w:t>
      </w:r>
    </w:p>
    <w:p w14:paraId="4215F599" w14:textId="56EAD8E8" w:rsidR="00AF1350" w:rsidRPr="001852C3" w:rsidRDefault="00AF1350" w:rsidP="00E4209F">
      <w:pPr>
        <w:widowControl w:val="0"/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lang w:val="en-GB"/>
        </w:rPr>
      </w:pPr>
    </w:p>
    <w:p w14:paraId="67076B74" w14:textId="08B5B309" w:rsidR="00AF1350" w:rsidRPr="00AF1350" w:rsidRDefault="00AF1350" w:rsidP="005F701F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lang w:val="en-GB"/>
        </w:rPr>
      </w:pPr>
      <w:r>
        <w:t xml:space="preserve">Repeat steps 2.3–2.5 two more times. On the last cycle, leave the stopcock to the </w:t>
      </w:r>
      <w:r w:rsidR="001852C3">
        <w:t xml:space="preserve">Schlenk </w:t>
      </w:r>
      <w:r>
        <w:t>flask</w:t>
      </w:r>
      <w:r w:rsidR="00800599">
        <w:t xml:space="preserve"> </w:t>
      </w:r>
      <w:proofErr w:type="gramStart"/>
      <w:r w:rsidR="00800599">
        <w:t>A</w:t>
      </w:r>
      <w:proofErr w:type="gramEnd"/>
      <w:r>
        <w:t xml:space="preserve"> open.</w:t>
      </w:r>
    </w:p>
    <w:p w14:paraId="4DFBA563" w14:textId="77777777" w:rsidR="00DB1F94" w:rsidRPr="00DB1F94" w:rsidRDefault="00DB1F94" w:rsidP="005F701F">
      <w:pPr>
        <w:pStyle w:val="ListParagraph"/>
        <w:widowControl w:val="0"/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lang w:val="en-GB"/>
        </w:rPr>
      </w:pPr>
    </w:p>
    <w:p w14:paraId="6B502505" w14:textId="3390C445" w:rsidR="00CA70F3" w:rsidRPr="00302A76" w:rsidRDefault="00CA70F3" w:rsidP="005F701F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lang w:val="en-GB"/>
        </w:rPr>
      </w:pPr>
      <w:r>
        <w:rPr>
          <w:rFonts w:ascii="Cambria" w:hAnsi="Cambria" w:cs="Times New Roman"/>
        </w:rPr>
        <w:t>Prepar</w:t>
      </w:r>
      <w:r w:rsidR="00994E94">
        <w:rPr>
          <w:rFonts w:ascii="Cambria" w:hAnsi="Cambria" w:cs="Times New Roman"/>
        </w:rPr>
        <w:t>ation of</w:t>
      </w:r>
      <w:r>
        <w:rPr>
          <w:rFonts w:ascii="Cambria" w:hAnsi="Cambria" w:cs="Times New Roman"/>
        </w:rPr>
        <w:t xml:space="preserve"> the </w:t>
      </w:r>
      <w:r w:rsidR="00994E94">
        <w:rPr>
          <w:rFonts w:ascii="Cambria" w:hAnsi="Cambria" w:cs="Times New Roman"/>
        </w:rPr>
        <w:t>S</w:t>
      </w:r>
      <w:r>
        <w:rPr>
          <w:rFonts w:ascii="Cambria" w:hAnsi="Cambria" w:cs="Times New Roman"/>
        </w:rPr>
        <w:t xml:space="preserve">olvent (Note: Since the reaction is not water sensitive, glassware and solvents do not need to be dried. However, if </w:t>
      </w:r>
      <w:r w:rsidR="00994E94">
        <w:rPr>
          <w:rFonts w:ascii="Cambria" w:hAnsi="Cambria" w:cs="Times New Roman"/>
        </w:rPr>
        <w:t>the</w:t>
      </w:r>
      <w:r>
        <w:rPr>
          <w:rFonts w:ascii="Cambria" w:hAnsi="Cambria" w:cs="Times New Roman"/>
        </w:rPr>
        <w:t xml:space="preserve"> prepar</w:t>
      </w:r>
      <w:r w:rsidR="00994E94">
        <w:rPr>
          <w:rFonts w:ascii="Cambria" w:hAnsi="Cambria" w:cs="Times New Roman"/>
        </w:rPr>
        <w:t>ation</w:t>
      </w:r>
      <w:r>
        <w:rPr>
          <w:rFonts w:ascii="Cambria" w:hAnsi="Cambria" w:cs="Times New Roman"/>
        </w:rPr>
        <w:t xml:space="preserve"> </w:t>
      </w:r>
      <w:r w:rsidR="00994E94">
        <w:rPr>
          <w:rFonts w:ascii="Cambria" w:hAnsi="Cambria" w:cs="Times New Roman"/>
        </w:rPr>
        <w:t>was</w:t>
      </w:r>
      <w:r>
        <w:rPr>
          <w:rFonts w:ascii="Cambria" w:hAnsi="Cambria" w:cs="Times New Roman"/>
        </w:rPr>
        <w:t xml:space="preserve"> for use in the glove box, all glassware and solvents should be appropriately dried</w:t>
      </w:r>
      <w:r w:rsidR="00ED2C67">
        <w:rPr>
          <w:rFonts w:ascii="Cambria" w:hAnsi="Cambria" w:cs="Times New Roman"/>
        </w:rPr>
        <w:t>.</w:t>
      </w:r>
      <w:r>
        <w:rPr>
          <w:rFonts w:ascii="Cambria" w:hAnsi="Cambria" w:cs="Times New Roman"/>
        </w:rPr>
        <w:t>)</w:t>
      </w:r>
    </w:p>
    <w:p w14:paraId="7CA921F4" w14:textId="77777777" w:rsidR="00CA70F3" w:rsidRPr="00302A76" w:rsidRDefault="00CA70F3" w:rsidP="005F701F">
      <w:pPr>
        <w:pStyle w:val="ListParagraph"/>
        <w:widowControl w:val="0"/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b/>
          <w:lang w:val="en-GB"/>
        </w:rPr>
      </w:pPr>
    </w:p>
    <w:p w14:paraId="7F8898A1" w14:textId="3220582F" w:rsidR="00CA70F3" w:rsidRPr="00ED2C67" w:rsidRDefault="00CA70F3" w:rsidP="00ED2C67">
      <w:pPr>
        <w:numPr>
          <w:ilvl w:val="1"/>
          <w:numId w:val="1"/>
        </w:numPr>
        <w:spacing w:after="0"/>
        <w:jc w:val="both"/>
        <w:outlineLvl w:val="0"/>
        <w:rPr>
          <w:rFonts w:ascii="Cambria" w:hAnsi="Cambria" w:cs="Times New Roman"/>
        </w:rPr>
      </w:pPr>
      <w:r>
        <w:rPr>
          <w:rFonts w:ascii="Cambria" w:hAnsi="Cambria" w:cs="Times New Roman"/>
          <w:lang w:val="en-GB"/>
        </w:rPr>
        <w:t xml:space="preserve">Measure </w:t>
      </w:r>
      <w:r>
        <w:rPr>
          <w:rFonts w:ascii="Cambria" w:hAnsi="Cambria" w:cs="Times New Roman"/>
        </w:rPr>
        <w:t>15 mL of acetonitrile and transfer the solvent to</w:t>
      </w:r>
      <w:r w:rsidR="00800599">
        <w:rPr>
          <w:rFonts w:ascii="Cambria" w:hAnsi="Cambria" w:cs="Times New Roman"/>
        </w:rPr>
        <w:t xml:space="preserve"> a new</w:t>
      </w:r>
      <w:r>
        <w:rPr>
          <w:rFonts w:ascii="Cambria" w:hAnsi="Cambria" w:cs="Times New Roman"/>
        </w:rPr>
        <w:t xml:space="preserve"> </w:t>
      </w:r>
      <w:r w:rsidR="00ED2C67">
        <w:rPr>
          <w:rFonts w:ascii="Cambria" w:hAnsi="Cambria" w:cs="Times New Roman"/>
        </w:rPr>
        <w:t xml:space="preserve">Schlenk </w:t>
      </w:r>
      <w:r>
        <w:rPr>
          <w:rFonts w:ascii="Cambria" w:hAnsi="Cambria" w:cs="Times New Roman"/>
        </w:rPr>
        <w:t>flask</w:t>
      </w:r>
      <w:r w:rsidR="00800599">
        <w:rPr>
          <w:rFonts w:ascii="Cambria" w:hAnsi="Cambria" w:cs="Times New Roman"/>
        </w:rPr>
        <w:t xml:space="preserve"> (Schlenk flask B)</w:t>
      </w:r>
      <w:r>
        <w:rPr>
          <w:rFonts w:ascii="Cambria" w:hAnsi="Cambria" w:cs="Times New Roman"/>
        </w:rPr>
        <w:t xml:space="preserve">. </w:t>
      </w:r>
      <w:r w:rsidR="00F21D2A">
        <w:rPr>
          <w:rFonts w:ascii="Cambria" w:hAnsi="Cambria" w:cs="Times New Roman"/>
        </w:rPr>
        <w:t xml:space="preserve">Fit </w:t>
      </w:r>
      <w:r w:rsidR="00ED2C67">
        <w:rPr>
          <w:rFonts w:ascii="Cambria" w:hAnsi="Cambria" w:cs="Times New Roman"/>
        </w:rPr>
        <w:t xml:space="preserve">Schlenk </w:t>
      </w:r>
      <w:r w:rsidR="00F21D2A">
        <w:rPr>
          <w:rFonts w:ascii="Cambria" w:hAnsi="Cambria" w:cs="Times New Roman"/>
        </w:rPr>
        <w:t>flask</w:t>
      </w:r>
      <w:r w:rsidR="00800599">
        <w:rPr>
          <w:rFonts w:ascii="Cambria" w:hAnsi="Cambria" w:cs="Times New Roman"/>
        </w:rPr>
        <w:t xml:space="preserve"> B</w:t>
      </w:r>
      <w:r w:rsidR="00F21D2A">
        <w:rPr>
          <w:rFonts w:ascii="Cambria" w:hAnsi="Cambria" w:cs="Times New Roman"/>
        </w:rPr>
        <w:t xml:space="preserve"> with a septum.</w:t>
      </w:r>
    </w:p>
    <w:p w14:paraId="425076BA" w14:textId="77777777" w:rsidR="00800599" w:rsidRDefault="00800599" w:rsidP="008B68DE">
      <w:pPr>
        <w:spacing w:after="0"/>
        <w:ind w:left="1440"/>
        <w:jc w:val="both"/>
        <w:outlineLvl w:val="0"/>
        <w:rPr>
          <w:rFonts w:ascii="Cambria" w:hAnsi="Cambria" w:cs="Times New Roman"/>
        </w:rPr>
      </w:pPr>
    </w:p>
    <w:p w14:paraId="4F77B6EA" w14:textId="790958C4" w:rsidR="00CA70F3" w:rsidRDefault="00CA70F3" w:rsidP="005F701F">
      <w:pPr>
        <w:numPr>
          <w:ilvl w:val="1"/>
          <w:numId w:val="1"/>
        </w:numPr>
        <w:spacing w:after="0"/>
        <w:jc w:val="both"/>
        <w:outlineLvl w:val="0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Connect </w:t>
      </w:r>
      <w:r w:rsidR="00ED2C67">
        <w:rPr>
          <w:rFonts w:ascii="Cambria" w:hAnsi="Cambria" w:cs="Times New Roman"/>
        </w:rPr>
        <w:t xml:space="preserve">Schlenk </w:t>
      </w:r>
      <w:r>
        <w:rPr>
          <w:rFonts w:ascii="Cambria" w:hAnsi="Cambria" w:cs="Times New Roman"/>
        </w:rPr>
        <w:t>flask</w:t>
      </w:r>
      <w:r w:rsidR="00800599">
        <w:rPr>
          <w:rFonts w:ascii="Cambria" w:hAnsi="Cambria" w:cs="Times New Roman"/>
        </w:rPr>
        <w:t xml:space="preserve"> B</w:t>
      </w:r>
      <w:r>
        <w:rPr>
          <w:rFonts w:ascii="Cambria" w:hAnsi="Cambria" w:cs="Times New Roman"/>
        </w:rPr>
        <w:t xml:space="preserve"> to the </w:t>
      </w:r>
      <w:r w:rsidR="00ED2C67">
        <w:rPr>
          <w:rFonts w:ascii="Cambria" w:hAnsi="Cambria" w:cs="Times New Roman"/>
        </w:rPr>
        <w:t xml:space="preserve">Schlenk </w:t>
      </w:r>
      <w:r>
        <w:rPr>
          <w:rFonts w:ascii="Cambria" w:hAnsi="Cambria" w:cs="Times New Roman"/>
        </w:rPr>
        <w:t>line</w:t>
      </w:r>
      <w:r w:rsidR="00800599">
        <w:rPr>
          <w:rFonts w:ascii="Cambria" w:hAnsi="Cambria" w:cs="Times New Roman"/>
        </w:rPr>
        <w:t xml:space="preserve"> using </w:t>
      </w:r>
      <w:proofErr w:type="spellStart"/>
      <w:r w:rsidR="00994E94">
        <w:rPr>
          <w:rFonts w:ascii="Cambria" w:hAnsi="Cambria" w:cs="Times New Roman"/>
        </w:rPr>
        <w:t>T</w:t>
      </w:r>
      <w:r w:rsidR="00800599">
        <w:rPr>
          <w:rFonts w:ascii="Cambria" w:hAnsi="Cambria" w:cs="Times New Roman"/>
        </w:rPr>
        <w:t>ygon</w:t>
      </w:r>
      <w:proofErr w:type="spellEnd"/>
      <w:r w:rsidR="00800599">
        <w:rPr>
          <w:rFonts w:ascii="Cambria" w:hAnsi="Cambria" w:cs="Times New Roman"/>
        </w:rPr>
        <w:t xml:space="preserve"> tubing</w:t>
      </w:r>
      <w:r>
        <w:rPr>
          <w:rFonts w:ascii="Cambria" w:hAnsi="Cambria" w:cs="Times New Roman"/>
        </w:rPr>
        <w:t xml:space="preserve">. </w:t>
      </w:r>
      <w:r w:rsidR="00F21D2A">
        <w:rPr>
          <w:rFonts w:ascii="Cambria" w:hAnsi="Cambria" w:cs="Times New Roman"/>
        </w:rPr>
        <w:t>Evacuate the tubing for 5 min and refill the tubing with N</w:t>
      </w:r>
      <w:r w:rsidR="00F21D2A">
        <w:rPr>
          <w:rFonts w:ascii="Cambria" w:hAnsi="Cambria" w:cs="Times New Roman"/>
          <w:vertAlign w:val="subscript"/>
        </w:rPr>
        <w:t>2</w:t>
      </w:r>
      <w:r w:rsidR="00F21D2A">
        <w:rPr>
          <w:rFonts w:ascii="Cambria" w:hAnsi="Cambria" w:cs="Times New Roman"/>
        </w:rPr>
        <w:t xml:space="preserve"> (the stopcock to the </w:t>
      </w:r>
      <w:r w:rsidR="00F1131A">
        <w:rPr>
          <w:rFonts w:ascii="Cambria" w:hAnsi="Cambria" w:cs="Times New Roman"/>
        </w:rPr>
        <w:t xml:space="preserve">Schlenk </w:t>
      </w:r>
      <w:r w:rsidR="00F21D2A">
        <w:rPr>
          <w:rFonts w:ascii="Cambria" w:hAnsi="Cambria" w:cs="Times New Roman"/>
        </w:rPr>
        <w:t>flask should remain closed). Repeat the evacuation/refill cycles two more times. Leave the tubing under N</w:t>
      </w:r>
      <w:r w:rsidR="00F21D2A">
        <w:rPr>
          <w:rFonts w:ascii="Cambria" w:hAnsi="Cambria" w:cs="Times New Roman"/>
          <w:vertAlign w:val="subscript"/>
        </w:rPr>
        <w:t>2</w:t>
      </w:r>
      <w:r w:rsidR="00F21D2A">
        <w:rPr>
          <w:rFonts w:ascii="Cambria" w:hAnsi="Cambria" w:cs="Times New Roman"/>
        </w:rPr>
        <w:t>.</w:t>
      </w:r>
    </w:p>
    <w:p w14:paraId="36545698" w14:textId="77777777" w:rsidR="00CA70F3" w:rsidRPr="007C1A41" w:rsidRDefault="00CA70F3" w:rsidP="005F701F">
      <w:pPr>
        <w:spacing w:after="0"/>
        <w:ind w:left="1440"/>
        <w:jc w:val="both"/>
        <w:outlineLvl w:val="0"/>
        <w:rPr>
          <w:rFonts w:ascii="Cambria" w:hAnsi="Cambria" w:cs="Times New Roman"/>
        </w:rPr>
      </w:pPr>
    </w:p>
    <w:p w14:paraId="5C8AD3AB" w14:textId="769F529B" w:rsidR="00CA70F3" w:rsidRDefault="00F21D2A" w:rsidP="005F701F">
      <w:pPr>
        <w:numPr>
          <w:ilvl w:val="1"/>
          <w:numId w:val="1"/>
        </w:numPr>
        <w:spacing w:after="0"/>
        <w:jc w:val="both"/>
        <w:outlineLvl w:val="0"/>
        <w:rPr>
          <w:rFonts w:ascii="Cambria" w:hAnsi="Cambria" w:cs="Times New Roman"/>
        </w:rPr>
      </w:pPr>
      <w:r>
        <w:rPr>
          <w:rFonts w:ascii="Cambria" w:hAnsi="Cambria" w:cs="Times New Roman"/>
        </w:rPr>
        <w:t>Purge one of the</w:t>
      </w:r>
      <w:r w:rsidR="00AF1E6A">
        <w:rPr>
          <w:rFonts w:ascii="Cambria" w:hAnsi="Cambria" w:cs="Times New Roman"/>
        </w:rPr>
        <w:t xml:space="preserve"> unused </w:t>
      </w:r>
      <w:proofErr w:type="spellStart"/>
      <w:r w:rsidR="00994E94">
        <w:rPr>
          <w:rFonts w:ascii="Cambria" w:hAnsi="Cambria" w:cs="Times New Roman"/>
        </w:rPr>
        <w:t>T</w:t>
      </w:r>
      <w:r w:rsidR="00AF1E6A">
        <w:rPr>
          <w:rFonts w:ascii="Cambria" w:hAnsi="Cambria" w:cs="Times New Roman"/>
        </w:rPr>
        <w:t>ygon</w:t>
      </w:r>
      <w:proofErr w:type="spellEnd"/>
      <w:r>
        <w:rPr>
          <w:rFonts w:ascii="Cambria" w:hAnsi="Cambria" w:cs="Times New Roman"/>
        </w:rPr>
        <w:t xml:space="preserve"> tubes on the </w:t>
      </w:r>
      <w:r w:rsidR="00F1131A">
        <w:rPr>
          <w:rFonts w:ascii="Cambria" w:hAnsi="Cambria" w:cs="Times New Roman"/>
        </w:rPr>
        <w:t xml:space="preserve">Schlenk </w:t>
      </w:r>
      <w:r>
        <w:rPr>
          <w:rFonts w:ascii="Cambria" w:hAnsi="Cambria" w:cs="Times New Roman"/>
        </w:rPr>
        <w:t>line</w:t>
      </w:r>
      <w:r w:rsidR="00081F68">
        <w:rPr>
          <w:rFonts w:ascii="Cambria" w:hAnsi="Cambria" w:cs="Times New Roman"/>
        </w:rPr>
        <w:t xml:space="preserve"> with N</w:t>
      </w:r>
      <w:r w:rsidR="00081F68">
        <w:rPr>
          <w:rFonts w:ascii="Cambria" w:hAnsi="Cambria" w:cs="Times New Roman"/>
          <w:vertAlign w:val="subscript"/>
        </w:rPr>
        <w:t>2</w:t>
      </w:r>
      <w:r>
        <w:rPr>
          <w:rFonts w:ascii="Cambria" w:hAnsi="Cambria" w:cs="Times New Roman"/>
        </w:rPr>
        <w:t xml:space="preserve">, fitted with a long needle. </w:t>
      </w:r>
    </w:p>
    <w:p w14:paraId="09B74402" w14:textId="77777777" w:rsidR="00F21D2A" w:rsidRDefault="00F21D2A" w:rsidP="005F701F">
      <w:pPr>
        <w:spacing w:after="0"/>
        <w:jc w:val="both"/>
        <w:outlineLvl w:val="0"/>
        <w:rPr>
          <w:rFonts w:ascii="Cambria" w:hAnsi="Cambria" w:cs="Times New Roman"/>
        </w:rPr>
      </w:pPr>
    </w:p>
    <w:p w14:paraId="68706FEF" w14:textId="47E42298" w:rsidR="00F21D2A" w:rsidRDefault="00F21D2A" w:rsidP="005F701F">
      <w:pPr>
        <w:numPr>
          <w:ilvl w:val="1"/>
          <w:numId w:val="1"/>
        </w:numPr>
        <w:spacing w:after="0"/>
        <w:jc w:val="both"/>
        <w:outlineLvl w:val="0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Insert the needle into the </w:t>
      </w:r>
      <w:r w:rsidR="00AF1E6A">
        <w:rPr>
          <w:rFonts w:ascii="Cambria" w:hAnsi="Cambria" w:cs="Times New Roman"/>
        </w:rPr>
        <w:t xml:space="preserve">septum of </w:t>
      </w:r>
      <w:r w:rsidR="00F1131A">
        <w:rPr>
          <w:rFonts w:ascii="Cambria" w:hAnsi="Cambria" w:cs="Times New Roman"/>
        </w:rPr>
        <w:t xml:space="preserve">Schlenk </w:t>
      </w:r>
      <w:r>
        <w:rPr>
          <w:rFonts w:ascii="Cambria" w:hAnsi="Cambria" w:cs="Times New Roman"/>
        </w:rPr>
        <w:t>flask</w:t>
      </w:r>
      <w:r w:rsidR="00AF1E6A">
        <w:rPr>
          <w:rFonts w:ascii="Cambria" w:hAnsi="Cambria" w:cs="Times New Roman"/>
        </w:rPr>
        <w:t xml:space="preserve"> B</w:t>
      </w:r>
      <w:r>
        <w:rPr>
          <w:rFonts w:ascii="Cambria" w:hAnsi="Cambria" w:cs="Times New Roman"/>
        </w:rPr>
        <w:t xml:space="preserve"> and lower the needle into the </w:t>
      </w:r>
      <w:r w:rsidR="00F1131A">
        <w:rPr>
          <w:rFonts w:ascii="Cambria" w:hAnsi="Cambria" w:cs="Times New Roman"/>
        </w:rPr>
        <w:t>acetonitrile</w:t>
      </w:r>
      <w:r>
        <w:rPr>
          <w:rFonts w:ascii="Cambria" w:hAnsi="Cambria" w:cs="Times New Roman"/>
        </w:rPr>
        <w:t>.</w:t>
      </w:r>
    </w:p>
    <w:p w14:paraId="08C01B76" w14:textId="77777777" w:rsidR="00F21D2A" w:rsidRDefault="00F21D2A" w:rsidP="005F701F">
      <w:pPr>
        <w:spacing w:after="0"/>
        <w:jc w:val="both"/>
        <w:outlineLvl w:val="0"/>
        <w:rPr>
          <w:rFonts w:ascii="Cambria" w:hAnsi="Cambria" w:cs="Times New Roman"/>
        </w:rPr>
      </w:pPr>
    </w:p>
    <w:p w14:paraId="1330D482" w14:textId="59310ACE" w:rsidR="00F21D2A" w:rsidRDefault="00F21D2A" w:rsidP="005F701F">
      <w:pPr>
        <w:numPr>
          <w:ilvl w:val="1"/>
          <w:numId w:val="1"/>
        </w:numPr>
        <w:spacing w:after="0"/>
        <w:jc w:val="both"/>
        <w:outlineLvl w:val="0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Insert a second needle (not attached to the </w:t>
      </w:r>
      <w:r w:rsidR="00942B65">
        <w:rPr>
          <w:rFonts w:ascii="Cambria" w:hAnsi="Cambria" w:cs="Times New Roman"/>
        </w:rPr>
        <w:t xml:space="preserve">Schlenk </w:t>
      </w:r>
      <w:r>
        <w:rPr>
          <w:rFonts w:ascii="Cambria" w:hAnsi="Cambria" w:cs="Times New Roman"/>
        </w:rPr>
        <w:t>line) into the septum</w:t>
      </w:r>
      <w:r w:rsidR="00AF1E6A">
        <w:rPr>
          <w:rFonts w:ascii="Cambria" w:hAnsi="Cambria" w:cs="Times New Roman"/>
        </w:rPr>
        <w:t xml:space="preserve"> of Schlenk flask B</w:t>
      </w:r>
      <w:r>
        <w:rPr>
          <w:rFonts w:ascii="Cambria" w:hAnsi="Cambria" w:cs="Times New Roman"/>
        </w:rPr>
        <w:t xml:space="preserve">. This is </w:t>
      </w:r>
      <w:r w:rsidR="00994E94">
        <w:rPr>
          <w:rFonts w:ascii="Cambria" w:hAnsi="Cambria" w:cs="Times New Roman"/>
        </w:rPr>
        <w:t xml:space="preserve">the </w:t>
      </w:r>
      <w:r>
        <w:rPr>
          <w:rFonts w:ascii="Cambria" w:hAnsi="Cambria" w:cs="Times New Roman"/>
        </w:rPr>
        <w:t>vent needle. Upon insertion of the vent needle, N</w:t>
      </w:r>
      <w:r>
        <w:rPr>
          <w:rFonts w:ascii="Cambria" w:hAnsi="Cambria" w:cs="Times New Roman"/>
          <w:vertAlign w:val="subscript"/>
        </w:rPr>
        <w:t>2</w:t>
      </w:r>
      <w:r>
        <w:rPr>
          <w:rFonts w:ascii="Cambria" w:hAnsi="Cambria" w:cs="Times New Roman"/>
        </w:rPr>
        <w:t xml:space="preserve"> should start bubbling through the </w:t>
      </w:r>
      <w:r w:rsidR="00942B65">
        <w:rPr>
          <w:rFonts w:ascii="Cambria" w:hAnsi="Cambria" w:cs="Times New Roman"/>
        </w:rPr>
        <w:t>acetonitrile</w:t>
      </w:r>
      <w:r>
        <w:rPr>
          <w:rFonts w:ascii="Cambria" w:hAnsi="Cambria" w:cs="Times New Roman"/>
        </w:rPr>
        <w:t>.</w:t>
      </w:r>
    </w:p>
    <w:p w14:paraId="75F9CFFD" w14:textId="77777777" w:rsidR="00F21D2A" w:rsidRDefault="00F21D2A" w:rsidP="005F701F">
      <w:pPr>
        <w:spacing w:after="0"/>
        <w:jc w:val="both"/>
        <w:outlineLvl w:val="0"/>
        <w:rPr>
          <w:rFonts w:ascii="Cambria" w:hAnsi="Cambria" w:cs="Times New Roman"/>
        </w:rPr>
      </w:pPr>
    </w:p>
    <w:p w14:paraId="62EB3FC2" w14:textId="49785C79" w:rsidR="00F21D2A" w:rsidRDefault="00F21D2A" w:rsidP="005F701F">
      <w:pPr>
        <w:numPr>
          <w:ilvl w:val="1"/>
          <w:numId w:val="1"/>
        </w:numPr>
        <w:spacing w:after="0"/>
        <w:jc w:val="both"/>
        <w:outlineLvl w:val="0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Allow the </w:t>
      </w:r>
      <w:r w:rsidR="00942B65">
        <w:rPr>
          <w:rFonts w:ascii="Cambria" w:hAnsi="Cambria" w:cs="Times New Roman"/>
        </w:rPr>
        <w:t xml:space="preserve">acetonitrile </w:t>
      </w:r>
      <w:r>
        <w:rPr>
          <w:rFonts w:ascii="Cambria" w:hAnsi="Cambria" w:cs="Times New Roman"/>
        </w:rPr>
        <w:t>to degas for 15 min.</w:t>
      </w:r>
    </w:p>
    <w:p w14:paraId="451AAFEA" w14:textId="77777777" w:rsidR="00F21D2A" w:rsidRDefault="00F21D2A" w:rsidP="005F701F">
      <w:pPr>
        <w:spacing w:after="0"/>
        <w:jc w:val="both"/>
        <w:outlineLvl w:val="0"/>
        <w:rPr>
          <w:rFonts w:ascii="Cambria" w:hAnsi="Cambria" w:cs="Times New Roman"/>
        </w:rPr>
      </w:pPr>
    </w:p>
    <w:p w14:paraId="483E230A" w14:textId="09A739E4" w:rsidR="00F21D2A" w:rsidRDefault="00DB1F94" w:rsidP="005F701F">
      <w:pPr>
        <w:numPr>
          <w:ilvl w:val="1"/>
          <w:numId w:val="1"/>
        </w:numPr>
        <w:spacing w:after="0"/>
        <w:jc w:val="both"/>
        <w:outlineLvl w:val="0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Open the stopcock to </w:t>
      </w:r>
      <w:r w:rsidR="00942B65">
        <w:rPr>
          <w:rFonts w:ascii="Cambria" w:hAnsi="Cambria" w:cs="Times New Roman"/>
        </w:rPr>
        <w:t xml:space="preserve">Schlenk </w:t>
      </w:r>
      <w:r>
        <w:rPr>
          <w:rFonts w:ascii="Cambria" w:hAnsi="Cambria" w:cs="Times New Roman"/>
        </w:rPr>
        <w:t>flask</w:t>
      </w:r>
      <w:r w:rsidR="00AF1E6A">
        <w:rPr>
          <w:rFonts w:ascii="Cambria" w:hAnsi="Cambria" w:cs="Times New Roman"/>
        </w:rPr>
        <w:t xml:space="preserve"> B</w:t>
      </w:r>
      <w:r>
        <w:rPr>
          <w:rFonts w:ascii="Cambria" w:hAnsi="Cambria" w:cs="Times New Roman"/>
        </w:rPr>
        <w:t>.</w:t>
      </w:r>
    </w:p>
    <w:p w14:paraId="32D24F73" w14:textId="77777777" w:rsidR="00DB1F94" w:rsidRDefault="00DB1F94" w:rsidP="005F701F">
      <w:pPr>
        <w:spacing w:after="0"/>
        <w:jc w:val="both"/>
        <w:outlineLvl w:val="0"/>
        <w:rPr>
          <w:rFonts w:ascii="Cambria" w:hAnsi="Cambria" w:cs="Times New Roman"/>
        </w:rPr>
      </w:pPr>
    </w:p>
    <w:p w14:paraId="28A1DFE2" w14:textId="675381CB" w:rsidR="00DB1F94" w:rsidRDefault="00DB1F94" w:rsidP="005F701F">
      <w:pPr>
        <w:numPr>
          <w:ilvl w:val="1"/>
          <w:numId w:val="1"/>
        </w:numPr>
        <w:spacing w:after="0"/>
        <w:jc w:val="both"/>
        <w:outlineLvl w:val="0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Remove the vent needle, followed by the needle connected to the </w:t>
      </w:r>
      <w:r w:rsidR="00586268">
        <w:rPr>
          <w:rFonts w:ascii="Cambria" w:hAnsi="Cambria" w:cs="Times New Roman"/>
        </w:rPr>
        <w:t xml:space="preserve">Schlenk </w:t>
      </w:r>
      <w:r>
        <w:rPr>
          <w:rFonts w:ascii="Cambria" w:hAnsi="Cambria" w:cs="Times New Roman"/>
        </w:rPr>
        <w:t>line.</w:t>
      </w:r>
      <w:r w:rsidR="00AF1E6A">
        <w:rPr>
          <w:rFonts w:ascii="Cambria" w:hAnsi="Cambria" w:cs="Times New Roman"/>
        </w:rPr>
        <w:t xml:space="preserve"> Close the stopcock on the Schlenk line </w:t>
      </w:r>
      <w:r w:rsidR="008B68DE">
        <w:rPr>
          <w:rFonts w:ascii="Cambria" w:hAnsi="Cambria" w:cs="Times New Roman"/>
        </w:rPr>
        <w:t>that is connected to the long needle.</w:t>
      </w:r>
    </w:p>
    <w:p w14:paraId="3B34B013" w14:textId="77777777" w:rsidR="00CA70F3" w:rsidRPr="003B0FB7" w:rsidRDefault="00CA70F3" w:rsidP="005F701F">
      <w:pPr>
        <w:spacing w:after="0"/>
        <w:jc w:val="both"/>
        <w:outlineLvl w:val="0"/>
        <w:rPr>
          <w:rFonts w:ascii="Cambria" w:hAnsi="Cambria" w:cs="Times New Roman"/>
        </w:rPr>
      </w:pPr>
    </w:p>
    <w:p w14:paraId="2BF94EAF" w14:textId="741CADD8" w:rsidR="00E4209F" w:rsidRDefault="00DB1F94" w:rsidP="005F701F">
      <w:pPr>
        <w:numPr>
          <w:ilvl w:val="0"/>
          <w:numId w:val="1"/>
        </w:numPr>
        <w:spacing w:after="0"/>
        <w:jc w:val="both"/>
        <w:outlineLvl w:val="0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Addition of </w:t>
      </w:r>
      <w:r w:rsidR="00994E94">
        <w:rPr>
          <w:rFonts w:ascii="Cambria" w:hAnsi="Cambria" w:cs="Times New Roman"/>
        </w:rPr>
        <w:t>S</w:t>
      </w:r>
      <w:r>
        <w:rPr>
          <w:rFonts w:ascii="Cambria" w:hAnsi="Cambria" w:cs="Times New Roman"/>
        </w:rPr>
        <w:t xml:space="preserve">olvent </w:t>
      </w:r>
      <w:r w:rsidR="00994E94" w:rsidRPr="000F5B1A">
        <w:rPr>
          <w:rFonts w:ascii="Cambria" w:hAnsi="Cambria" w:cs="Times New Roman"/>
          <w:i/>
        </w:rPr>
        <w:t>via</w:t>
      </w:r>
      <w:r w:rsidR="00994E94">
        <w:rPr>
          <w:rFonts w:ascii="Cambria" w:hAnsi="Cambria" w:cs="Times New Roman"/>
        </w:rPr>
        <w:t xml:space="preserve"> C</w:t>
      </w:r>
      <w:r>
        <w:rPr>
          <w:rFonts w:ascii="Cambria" w:hAnsi="Cambria" w:cs="Times New Roman"/>
        </w:rPr>
        <w:t>annula</w:t>
      </w:r>
      <w:r w:rsidR="004016BA">
        <w:rPr>
          <w:rFonts w:ascii="Cambria" w:hAnsi="Cambria" w:cs="Times New Roman"/>
        </w:rPr>
        <w:t xml:space="preserve"> (</w:t>
      </w:r>
      <w:r w:rsidR="004016BA" w:rsidRPr="000F5B1A">
        <w:rPr>
          <w:rFonts w:ascii="Cambria" w:hAnsi="Cambria" w:cs="Times New Roman"/>
          <w:b/>
        </w:rPr>
        <w:t xml:space="preserve">Figure </w:t>
      </w:r>
      <w:r w:rsidR="00B03BCE" w:rsidRPr="000F5B1A">
        <w:rPr>
          <w:rFonts w:ascii="Cambria" w:hAnsi="Cambria" w:cs="Times New Roman"/>
          <w:b/>
        </w:rPr>
        <w:t>3</w:t>
      </w:r>
      <w:r w:rsidR="004016BA">
        <w:rPr>
          <w:rFonts w:ascii="Cambria" w:hAnsi="Cambria" w:cs="Times New Roman"/>
        </w:rPr>
        <w:t>)</w:t>
      </w:r>
      <w:r w:rsidR="00E4209F">
        <w:rPr>
          <w:rFonts w:ascii="Cambria" w:hAnsi="Cambria" w:cs="Times New Roman"/>
        </w:rPr>
        <w:t>.</w:t>
      </w:r>
    </w:p>
    <w:p w14:paraId="0D79D46C" w14:textId="255C1D06" w:rsidR="00EF68D3" w:rsidRDefault="00EF68D3" w:rsidP="00E4209F">
      <w:pPr>
        <w:spacing w:after="0"/>
        <w:jc w:val="both"/>
        <w:outlineLvl w:val="0"/>
        <w:rPr>
          <w:rFonts w:ascii="Cambria" w:hAnsi="Cambria" w:cs="Times New Roman"/>
        </w:rPr>
      </w:pPr>
    </w:p>
    <w:p w14:paraId="200F0FFD" w14:textId="00D73140" w:rsidR="00586268" w:rsidRDefault="00EF68D3" w:rsidP="005F701F">
      <w:pPr>
        <w:numPr>
          <w:ilvl w:val="1"/>
          <w:numId w:val="1"/>
        </w:numPr>
        <w:spacing w:after="0"/>
        <w:jc w:val="both"/>
        <w:outlineLvl w:val="0"/>
        <w:rPr>
          <w:rFonts w:ascii="Cambria" w:hAnsi="Cambria" w:cs="Times New Roman"/>
        </w:rPr>
      </w:pPr>
      <w:r>
        <w:rPr>
          <w:rFonts w:ascii="Cambria" w:hAnsi="Cambria" w:cs="Times New Roman"/>
        </w:rPr>
        <w:t>Make sure that</w:t>
      </w:r>
      <w:r w:rsidR="00586268">
        <w:rPr>
          <w:rFonts w:ascii="Cambria" w:hAnsi="Cambria" w:cs="Times New Roman"/>
        </w:rPr>
        <w:t xml:space="preserve"> the stopcocks to</w:t>
      </w:r>
      <w:r>
        <w:rPr>
          <w:rFonts w:ascii="Cambria" w:hAnsi="Cambria" w:cs="Times New Roman"/>
        </w:rPr>
        <w:t xml:space="preserve"> both</w:t>
      </w:r>
      <w:r w:rsidR="00586268">
        <w:rPr>
          <w:rFonts w:ascii="Cambria" w:hAnsi="Cambria" w:cs="Times New Roman"/>
        </w:rPr>
        <w:t xml:space="preserve"> of the</w:t>
      </w:r>
      <w:r>
        <w:rPr>
          <w:rFonts w:ascii="Cambria" w:hAnsi="Cambria" w:cs="Times New Roman"/>
        </w:rPr>
        <w:t xml:space="preserve"> </w:t>
      </w:r>
      <w:r w:rsidR="00586268">
        <w:rPr>
          <w:rFonts w:ascii="Cambria" w:hAnsi="Cambria" w:cs="Times New Roman"/>
        </w:rPr>
        <w:t xml:space="preserve">Schlenk </w:t>
      </w:r>
      <w:r>
        <w:rPr>
          <w:rFonts w:ascii="Cambria" w:hAnsi="Cambria" w:cs="Times New Roman"/>
        </w:rPr>
        <w:t>flask</w:t>
      </w:r>
      <w:r w:rsidR="00586268">
        <w:rPr>
          <w:rFonts w:ascii="Cambria" w:hAnsi="Cambria" w:cs="Times New Roman"/>
        </w:rPr>
        <w:t>s</w:t>
      </w:r>
      <w:r w:rsidR="008B68DE">
        <w:rPr>
          <w:rFonts w:ascii="Cambria" w:hAnsi="Cambria" w:cs="Times New Roman"/>
        </w:rPr>
        <w:t xml:space="preserve"> (A &amp; B)</w:t>
      </w:r>
      <w:r>
        <w:rPr>
          <w:rFonts w:ascii="Cambria" w:hAnsi="Cambria" w:cs="Times New Roman"/>
        </w:rPr>
        <w:t xml:space="preserve"> are open to N</w:t>
      </w:r>
      <w:r>
        <w:rPr>
          <w:rFonts w:ascii="Cambria" w:hAnsi="Cambria" w:cs="Times New Roman"/>
          <w:vertAlign w:val="subscript"/>
        </w:rPr>
        <w:t>2</w:t>
      </w:r>
      <w:r>
        <w:rPr>
          <w:rFonts w:ascii="Cambria" w:hAnsi="Cambria" w:cs="Times New Roman"/>
        </w:rPr>
        <w:t>.</w:t>
      </w:r>
    </w:p>
    <w:p w14:paraId="5682E1B6" w14:textId="77777777" w:rsidR="00B03BCE" w:rsidRDefault="00B03BCE" w:rsidP="00B03BCE">
      <w:pPr>
        <w:spacing w:after="0"/>
        <w:ind w:left="1440"/>
        <w:jc w:val="both"/>
        <w:outlineLvl w:val="0"/>
        <w:rPr>
          <w:rFonts w:ascii="Cambria" w:hAnsi="Cambria" w:cs="Times New Roman"/>
        </w:rPr>
      </w:pPr>
    </w:p>
    <w:p w14:paraId="5A890B49" w14:textId="3608B52C" w:rsidR="00B03BCE" w:rsidRDefault="00B03BCE" w:rsidP="005F701F">
      <w:pPr>
        <w:numPr>
          <w:ilvl w:val="1"/>
          <w:numId w:val="1"/>
        </w:numPr>
        <w:spacing w:after="0"/>
        <w:jc w:val="both"/>
        <w:outlineLvl w:val="0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Replace the glass stopper on Schlenk flask A with a rubber septum. </w:t>
      </w:r>
    </w:p>
    <w:p w14:paraId="4386E912" w14:textId="04472F73" w:rsidR="00EF68D3" w:rsidRDefault="00EF68D3" w:rsidP="004B17A5">
      <w:pPr>
        <w:spacing w:after="0"/>
        <w:ind w:left="720"/>
        <w:jc w:val="both"/>
        <w:outlineLvl w:val="0"/>
        <w:rPr>
          <w:rFonts w:ascii="Cambria" w:hAnsi="Cambria" w:cs="Times New Roman"/>
        </w:rPr>
      </w:pPr>
    </w:p>
    <w:p w14:paraId="62A54EC8" w14:textId="071B3B25" w:rsidR="00586268" w:rsidRDefault="00EF68D3" w:rsidP="005F701F">
      <w:pPr>
        <w:numPr>
          <w:ilvl w:val="1"/>
          <w:numId w:val="1"/>
        </w:numPr>
        <w:spacing w:after="0"/>
        <w:jc w:val="both"/>
        <w:outlineLvl w:val="0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Insert </w:t>
      </w:r>
      <w:r w:rsidR="00B03BCE">
        <w:rPr>
          <w:rFonts w:ascii="Cambria" w:hAnsi="Cambria" w:cs="Times New Roman"/>
        </w:rPr>
        <w:t xml:space="preserve">one end of </w:t>
      </w:r>
      <w:r w:rsidR="00586268">
        <w:rPr>
          <w:rFonts w:ascii="Cambria" w:hAnsi="Cambria" w:cs="Times New Roman"/>
        </w:rPr>
        <w:t xml:space="preserve">the </w:t>
      </w:r>
      <w:r>
        <w:rPr>
          <w:rFonts w:ascii="Cambria" w:hAnsi="Cambria" w:cs="Times New Roman"/>
        </w:rPr>
        <w:t xml:space="preserve">cannula through the septum on </w:t>
      </w:r>
      <w:r w:rsidR="008B68DE">
        <w:rPr>
          <w:rFonts w:ascii="Cambria" w:hAnsi="Cambria" w:cs="Times New Roman"/>
        </w:rPr>
        <w:t>Schlenk flask B (the donor flask)</w:t>
      </w:r>
      <w:r>
        <w:rPr>
          <w:rFonts w:ascii="Cambria" w:hAnsi="Cambria" w:cs="Times New Roman"/>
        </w:rPr>
        <w:t xml:space="preserve">. Do NOT put the needle into the </w:t>
      </w:r>
      <w:r w:rsidR="00586268">
        <w:rPr>
          <w:rFonts w:ascii="Cambria" w:hAnsi="Cambria" w:cs="Times New Roman"/>
        </w:rPr>
        <w:t>acetonitrile</w:t>
      </w:r>
      <w:r>
        <w:rPr>
          <w:rFonts w:ascii="Cambria" w:hAnsi="Cambria" w:cs="Times New Roman"/>
        </w:rPr>
        <w:t>.</w:t>
      </w:r>
    </w:p>
    <w:p w14:paraId="4DFF876E" w14:textId="17B4B490" w:rsidR="00EF68D3" w:rsidRDefault="00EF68D3" w:rsidP="004B17A5">
      <w:pPr>
        <w:spacing w:after="0"/>
        <w:jc w:val="both"/>
        <w:outlineLvl w:val="0"/>
        <w:rPr>
          <w:rFonts w:ascii="Cambria" w:hAnsi="Cambria" w:cs="Times New Roman"/>
        </w:rPr>
      </w:pPr>
    </w:p>
    <w:p w14:paraId="49F429CB" w14:textId="1C8B38FF" w:rsidR="004B17A5" w:rsidRDefault="00994E94" w:rsidP="005F701F">
      <w:pPr>
        <w:numPr>
          <w:ilvl w:val="1"/>
          <w:numId w:val="1"/>
        </w:numPr>
        <w:spacing w:after="0"/>
        <w:jc w:val="both"/>
        <w:outlineLvl w:val="0"/>
        <w:rPr>
          <w:rFonts w:ascii="Cambria" w:hAnsi="Cambria" w:cs="Times New Roman"/>
        </w:rPr>
      </w:pPr>
      <w:r>
        <w:rPr>
          <w:rFonts w:ascii="Cambria" w:hAnsi="Cambria" w:cs="Times New Roman"/>
        </w:rPr>
        <w:t>En</w:t>
      </w:r>
      <w:r w:rsidR="00EF68D3">
        <w:rPr>
          <w:rFonts w:ascii="Cambria" w:hAnsi="Cambria" w:cs="Times New Roman"/>
        </w:rPr>
        <w:t>sure N</w:t>
      </w:r>
      <w:r w:rsidR="00EF68D3">
        <w:rPr>
          <w:rFonts w:ascii="Cambria" w:hAnsi="Cambria" w:cs="Times New Roman"/>
          <w:vertAlign w:val="subscript"/>
        </w:rPr>
        <w:t>2</w:t>
      </w:r>
      <w:r w:rsidR="00EF68D3">
        <w:rPr>
          <w:rFonts w:ascii="Cambria" w:hAnsi="Cambria" w:cs="Times New Roman"/>
        </w:rPr>
        <w:t xml:space="preserve"> is flowing through the cannula by putting the opposite end of the cannula close to the skin </w:t>
      </w:r>
      <w:r>
        <w:rPr>
          <w:rFonts w:ascii="Cambria" w:hAnsi="Cambria" w:cs="Times New Roman"/>
        </w:rPr>
        <w:t>of the</w:t>
      </w:r>
      <w:r w:rsidR="00EF68D3">
        <w:rPr>
          <w:rFonts w:ascii="Cambria" w:hAnsi="Cambria" w:cs="Times New Roman"/>
        </w:rPr>
        <w:t xml:space="preserve"> arm.</w:t>
      </w:r>
    </w:p>
    <w:p w14:paraId="288EC05C" w14:textId="0A7FBC6D" w:rsidR="00EF68D3" w:rsidRDefault="00EF68D3" w:rsidP="004B17A5">
      <w:pPr>
        <w:spacing w:after="0"/>
        <w:jc w:val="both"/>
        <w:outlineLvl w:val="0"/>
        <w:rPr>
          <w:rFonts w:ascii="Cambria" w:hAnsi="Cambria" w:cs="Times New Roman"/>
        </w:rPr>
      </w:pPr>
    </w:p>
    <w:p w14:paraId="342D6423" w14:textId="14198BB8" w:rsidR="004B17A5" w:rsidRDefault="00EF68D3" w:rsidP="005F701F">
      <w:pPr>
        <w:numPr>
          <w:ilvl w:val="1"/>
          <w:numId w:val="1"/>
        </w:numPr>
        <w:spacing w:after="0"/>
        <w:jc w:val="both"/>
        <w:outlineLvl w:val="0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Insert the other end of the cannula into </w:t>
      </w:r>
      <w:r w:rsidR="004B17A5">
        <w:rPr>
          <w:rFonts w:ascii="Cambria" w:hAnsi="Cambria" w:cs="Times New Roman"/>
        </w:rPr>
        <w:t xml:space="preserve">Schlenk </w:t>
      </w:r>
      <w:r>
        <w:rPr>
          <w:rFonts w:ascii="Cambria" w:hAnsi="Cambria" w:cs="Times New Roman"/>
        </w:rPr>
        <w:t>flask</w:t>
      </w:r>
      <w:r w:rsidR="008B68DE">
        <w:rPr>
          <w:rFonts w:ascii="Cambria" w:hAnsi="Cambria" w:cs="Times New Roman"/>
        </w:rPr>
        <w:t xml:space="preserve"> A (the receiving flask)</w:t>
      </w:r>
      <w:r>
        <w:rPr>
          <w:rFonts w:ascii="Cambria" w:hAnsi="Cambria" w:cs="Times New Roman"/>
        </w:rPr>
        <w:t xml:space="preserve">. </w:t>
      </w:r>
    </w:p>
    <w:p w14:paraId="6AB4E094" w14:textId="14AC6435" w:rsidR="00EF68D3" w:rsidRDefault="00EF68D3" w:rsidP="004B17A5">
      <w:pPr>
        <w:spacing w:after="0"/>
        <w:jc w:val="both"/>
        <w:outlineLvl w:val="0"/>
        <w:rPr>
          <w:rFonts w:ascii="Cambria" w:hAnsi="Cambria" w:cs="Times New Roman"/>
        </w:rPr>
      </w:pPr>
    </w:p>
    <w:p w14:paraId="31D82906" w14:textId="18DBBDC4" w:rsidR="004B17A5" w:rsidRDefault="00EF68D3" w:rsidP="005F701F">
      <w:pPr>
        <w:numPr>
          <w:ilvl w:val="1"/>
          <w:numId w:val="1"/>
        </w:numPr>
        <w:spacing w:after="0"/>
        <w:jc w:val="both"/>
        <w:outlineLvl w:val="0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Close the stopcock to </w:t>
      </w:r>
      <w:r w:rsidR="008B68DE">
        <w:rPr>
          <w:rFonts w:ascii="Cambria" w:hAnsi="Cambria" w:cs="Times New Roman"/>
        </w:rPr>
        <w:t>Schlenk flask A</w:t>
      </w:r>
      <w:r>
        <w:rPr>
          <w:rFonts w:ascii="Cambria" w:hAnsi="Cambria" w:cs="Times New Roman"/>
        </w:rPr>
        <w:t>.</w:t>
      </w:r>
    </w:p>
    <w:p w14:paraId="33538164" w14:textId="1495BDEA" w:rsidR="00EF68D3" w:rsidRDefault="00EF68D3" w:rsidP="00E81B54">
      <w:pPr>
        <w:spacing w:after="0"/>
        <w:jc w:val="both"/>
        <w:outlineLvl w:val="0"/>
        <w:rPr>
          <w:rFonts w:ascii="Cambria" w:hAnsi="Cambria" w:cs="Times New Roman"/>
        </w:rPr>
      </w:pPr>
    </w:p>
    <w:p w14:paraId="33138130" w14:textId="0676DBD2" w:rsidR="004B17A5" w:rsidRDefault="00EF68D3" w:rsidP="005F701F">
      <w:pPr>
        <w:numPr>
          <w:ilvl w:val="1"/>
          <w:numId w:val="1"/>
        </w:numPr>
        <w:spacing w:after="0"/>
        <w:jc w:val="both"/>
        <w:outlineLvl w:val="0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Lower the cannula in </w:t>
      </w:r>
      <w:r w:rsidR="008B68DE">
        <w:rPr>
          <w:rFonts w:ascii="Cambria" w:hAnsi="Cambria" w:cs="Times New Roman"/>
        </w:rPr>
        <w:t xml:space="preserve">Schlenk flask B </w:t>
      </w:r>
      <w:r>
        <w:rPr>
          <w:rFonts w:ascii="Cambria" w:hAnsi="Cambria" w:cs="Times New Roman"/>
        </w:rPr>
        <w:t xml:space="preserve">so that the tip reaches the bottom of the </w:t>
      </w:r>
      <w:r w:rsidR="004B17A5">
        <w:rPr>
          <w:rFonts w:ascii="Cambria" w:hAnsi="Cambria" w:cs="Times New Roman"/>
        </w:rPr>
        <w:t>acetonitrile</w:t>
      </w:r>
      <w:r>
        <w:rPr>
          <w:rFonts w:ascii="Cambria" w:hAnsi="Cambria" w:cs="Times New Roman"/>
        </w:rPr>
        <w:t>.</w:t>
      </w:r>
    </w:p>
    <w:p w14:paraId="762E8719" w14:textId="7FEF261A" w:rsidR="00EF68D3" w:rsidRDefault="00EF68D3" w:rsidP="00E81B54">
      <w:pPr>
        <w:spacing w:after="0"/>
        <w:jc w:val="both"/>
        <w:outlineLvl w:val="0"/>
        <w:rPr>
          <w:rFonts w:ascii="Cambria" w:hAnsi="Cambria" w:cs="Times New Roman"/>
        </w:rPr>
      </w:pPr>
    </w:p>
    <w:p w14:paraId="351179BC" w14:textId="6F22006A" w:rsidR="00E81B54" w:rsidRDefault="00EF68D3" w:rsidP="005F701F">
      <w:pPr>
        <w:numPr>
          <w:ilvl w:val="1"/>
          <w:numId w:val="1"/>
        </w:numPr>
        <w:spacing w:after="0"/>
        <w:jc w:val="both"/>
        <w:outlineLvl w:val="0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Insert a vent needle in the </w:t>
      </w:r>
      <w:r w:rsidR="00BB49D1">
        <w:rPr>
          <w:rFonts w:ascii="Cambria" w:hAnsi="Cambria" w:cs="Times New Roman"/>
        </w:rPr>
        <w:t xml:space="preserve">septum of </w:t>
      </w:r>
      <w:r w:rsidR="008B68DE">
        <w:rPr>
          <w:rFonts w:ascii="Cambria" w:hAnsi="Cambria" w:cs="Times New Roman"/>
        </w:rPr>
        <w:t>Schlenk flask A</w:t>
      </w:r>
      <w:r>
        <w:rPr>
          <w:rFonts w:ascii="Cambria" w:hAnsi="Cambria" w:cs="Times New Roman"/>
        </w:rPr>
        <w:t>. Solvent should begin to flow. If no solvent is flowing, try increasing the N</w:t>
      </w:r>
      <w:r>
        <w:rPr>
          <w:rFonts w:ascii="Cambria" w:hAnsi="Cambria" w:cs="Times New Roman"/>
          <w:vertAlign w:val="subscript"/>
        </w:rPr>
        <w:t>2</w:t>
      </w:r>
      <w:r>
        <w:rPr>
          <w:rFonts w:ascii="Cambria" w:hAnsi="Cambria" w:cs="Times New Roman"/>
        </w:rPr>
        <w:t xml:space="preserve"> flow or raising the solvent flask above the</w:t>
      </w:r>
      <w:r w:rsidR="00E81B54">
        <w:rPr>
          <w:rFonts w:ascii="Cambria" w:hAnsi="Cambria" w:cs="Times New Roman"/>
        </w:rPr>
        <w:t xml:space="preserve"> height of the</w:t>
      </w:r>
      <w:r>
        <w:rPr>
          <w:rFonts w:ascii="Cambria" w:hAnsi="Cambria" w:cs="Times New Roman"/>
        </w:rPr>
        <w:t xml:space="preserve"> receiving flask.</w:t>
      </w:r>
    </w:p>
    <w:p w14:paraId="7A63E4C4" w14:textId="1934C9B6" w:rsidR="00EF68D3" w:rsidRDefault="00EF68D3" w:rsidP="00E81B54">
      <w:pPr>
        <w:spacing w:after="0"/>
        <w:jc w:val="both"/>
        <w:outlineLvl w:val="0"/>
        <w:rPr>
          <w:rFonts w:ascii="Cambria" w:hAnsi="Cambria" w:cs="Times New Roman"/>
        </w:rPr>
      </w:pPr>
    </w:p>
    <w:p w14:paraId="71E89C28" w14:textId="0809A0A5" w:rsidR="00E81B54" w:rsidRDefault="00B03BCE" w:rsidP="005F701F">
      <w:pPr>
        <w:numPr>
          <w:ilvl w:val="1"/>
          <w:numId w:val="1"/>
        </w:numPr>
        <w:spacing w:after="0"/>
        <w:jc w:val="both"/>
        <w:outlineLvl w:val="0"/>
        <w:rPr>
          <w:rFonts w:ascii="Cambria" w:hAnsi="Cambria" w:cs="Times New Roman"/>
        </w:rPr>
      </w:pPr>
      <w:r>
        <w:rPr>
          <w:rFonts w:ascii="Cambria" w:hAnsi="Cambria" w:cs="Times New Roman"/>
        </w:rPr>
        <w:t>Transfer all 15 mL of the acetonitrile from Schlenk flask B to A. If only a portion of the solvent</w:t>
      </w:r>
      <w:r w:rsidR="00994E94">
        <w:rPr>
          <w:rFonts w:ascii="Cambria" w:hAnsi="Cambria" w:cs="Times New Roman"/>
        </w:rPr>
        <w:t xml:space="preserve"> is desired</w:t>
      </w:r>
      <w:r>
        <w:rPr>
          <w:rFonts w:ascii="Cambria" w:hAnsi="Cambria" w:cs="Times New Roman"/>
        </w:rPr>
        <w:t>, simply r</w:t>
      </w:r>
      <w:r w:rsidR="00EF68D3">
        <w:rPr>
          <w:rFonts w:ascii="Cambria" w:hAnsi="Cambria" w:cs="Times New Roman"/>
        </w:rPr>
        <w:t xml:space="preserve">emove </w:t>
      </w:r>
      <w:r w:rsidR="00E81B54">
        <w:rPr>
          <w:rFonts w:ascii="Cambria" w:hAnsi="Cambria" w:cs="Times New Roman"/>
        </w:rPr>
        <w:t xml:space="preserve">the </w:t>
      </w:r>
      <w:r w:rsidR="00EF68D3">
        <w:rPr>
          <w:rFonts w:ascii="Cambria" w:hAnsi="Cambria" w:cs="Times New Roman"/>
        </w:rPr>
        <w:t xml:space="preserve">cannula tip from </w:t>
      </w:r>
      <w:r w:rsidR="00E81B54">
        <w:rPr>
          <w:rFonts w:ascii="Cambria" w:hAnsi="Cambria" w:cs="Times New Roman"/>
        </w:rPr>
        <w:t xml:space="preserve">the </w:t>
      </w:r>
      <w:r w:rsidR="00EF68D3">
        <w:rPr>
          <w:rFonts w:ascii="Cambria" w:hAnsi="Cambria" w:cs="Times New Roman"/>
        </w:rPr>
        <w:t>solvent</w:t>
      </w:r>
      <w:r w:rsidR="008B68DE">
        <w:rPr>
          <w:rFonts w:ascii="Cambria" w:hAnsi="Cambria" w:cs="Times New Roman"/>
        </w:rPr>
        <w:t xml:space="preserve"> in Schlenk flask B</w:t>
      </w:r>
      <w:r w:rsidR="00EF68D3">
        <w:rPr>
          <w:rFonts w:ascii="Cambria" w:hAnsi="Cambria" w:cs="Times New Roman"/>
        </w:rPr>
        <w:t xml:space="preserve"> to stop the flow of liquid.</w:t>
      </w:r>
    </w:p>
    <w:p w14:paraId="3BA48258" w14:textId="4888A7FB" w:rsidR="00EF68D3" w:rsidRDefault="00EF68D3" w:rsidP="00E81B54">
      <w:pPr>
        <w:spacing w:after="0"/>
        <w:jc w:val="both"/>
        <w:outlineLvl w:val="0"/>
        <w:rPr>
          <w:rFonts w:ascii="Cambria" w:hAnsi="Cambria" w:cs="Times New Roman"/>
        </w:rPr>
      </w:pPr>
    </w:p>
    <w:p w14:paraId="612A7EE3" w14:textId="43E42F4C" w:rsidR="00E81B54" w:rsidRDefault="00EF68D3" w:rsidP="005F701F">
      <w:pPr>
        <w:numPr>
          <w:ilvl w:val="1"/>
          <w:numId w:val="1"/>
        </w:numPr>
        <w:spacing w:after="0"/>
        <w:jc w:val="both"/>
        <w:outlineLvl w:val="0"/>
        <w:rPr>
          <w:rFonts w:ascii="Cambria" w:hAnsi="Cambria" w:cs="Times New Roman"/>
        </w:rPr>
      </w:pPr>
      <w:r>
        <w:rPr>
          <w:rFonts w:ascii="Cambria" w:hAnsi="Cambria" w:cs="Times New Roman"/>
        </w:rPr>
        <w:t>Remove the vent needle</w:t>
      </w:r>
      <w:r w:rsidR="008B68DE">
        <w:rPr>
          <w:rFonts w:ascii="Cambria" w:hAnsi="Cambria" w:cs="Times New Roman"/>
        </w:rPr>
        <w:t xml:space="preserve"> from the septum </w:t>
      </w:r>
      <w:r>
        <w:rPr>
          <w:rFonts w:ascii="Cambria" w:hAnsi="Cambria" w:cs="Times New Roman"/>
        </w:rPr>
        <w:t xml:space="preserve">and open the stopcock to </w:t>
      </w:r>
      <w:r w:rsidR="008B68DE">
        <w:rPr>
          <w:rFonts w:ascii="Cambria" w:hAnsi="Cambria" w:cs="Times New Roman"/>
        </w:rPr>
        <w:t>Schlenk flask A</w:t>
      </w:r>
      <w:r>
        <w:rPr>
          <w:rFonts w:ascii="Cambria" w:hAnsi="Cambria" w:cs="Times New Roman"/>
        </w:rPr>
        <w:t>.</w:t>
      </w:r>
    </w:p>
    <w:p w14:paraId="463E9EA0" w14:textId="17EB11C8" w:rsidR="00EF68D3" w:rsidRDefault="00EF68D3" w:rsidP="006C1971">
      <w:pPr>
        <w:spacing w:after="0"/>
        <w:jc w:val="both"/>
        <w:outlineLvl w:val="0"/>
        <w:rPr>
          <w:rFonts w:ascii="Cambria" w:hAnsi="Cambria" w:cs="Times New Roman"/>
        </w:rPr>
      </w:pPr>
    </w:p>
    <w:p w14:paraId="5F43DB56" w14:textId="23F7547F" w:rsidR="00E81B54" w:rsidRDefault="00EF68D3" w:rsidP="005F701F">
      <w:pPr>
        <w:numPr>
          <w:ilvl w:val="1"/>
          <w:numId w:val="1"/>
        </w:numPr>
        <w:spacing w:after="0"/>
        <w:jc w:val="both"/>
        <w:outlineLvl w:val="0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Remove the cannula from </w:t>
      </w:r>
      <w:r w:rsidR="008B68DE">
        <w:rPr>
          <w:rFonts w:ascii="Cambria" w:hAnsi="Cambria" w:cs="Times New Roman"/>
        </w:rPr>
        <w:t>Schlenk flask A</w:t>
      </w:r>
      <w:r>
        <w:rPr>
          <w:rFonts w:ascii="Cambria" w:hAnsi="Cambria" w:cs="Times New Roman"/>
        </w:rPr>
        <w:t>.</w:t>
      </w:r>
    </w:p>
    <w:p w14:paraId="6896AC16" w14:textId="3015D443" w:rsidR="00EF68D3" w:rsidRDefault="00EF68D3" w:rsidP="006C1971">
      <w:pPr>
        <w:spacing w:after="0"/>
        <w:jc w:val="both"/>
        <w:outlineLvl w:val="0"/>
        <w:rPr>
          <w:rFonts w:ascii="Cambria" w:hAnsi="Cambria" w:cs="Times New Roman"/>
        </w:rPr>
      </w:pPr>
    </w:p>
    <w:p w14:paraId="4A83B809" w14:textId="25BD90CC" w:rsidR="00E81B54" w:rsidRDefault="00EF68D3" w:rsidP="005F701F">
      <w:pPr>
        <w:numPr>
          <w:ilvl w:val="1"/>
          <w:numId w:val="1"/>
        </w:numPr>
        <w:spacing w:after="0"/>
        <w:jc w:val="both"/>
        <w:outlineLvl w:val="0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Remove the cannula from </w:t>
      </w:r>
      <w:r w:rsidR="008B68DE">
        <w:rPr>
          <w:rFonts w:ascii="Cambria" w:hAnsi="Cambria" w:cs="Times New Roman"/>
        </w:rPr>
        <w:t>Schlenk flask B</w:t>
      </w:r>
      <w:r>
        <w:rPr>
          <w:rFonts w:ascii="Cambria" w:hAnsi="Cambria" w:cs="Times New Roman"/>
        </w:rPr>
        <w:t>.</w:t>
      </w:r>
    </w:p>
    <w:p w14:paraId="6F5392DB" w14:textId="62C73FAD" w:rsidR="00CA70F3" w:rsidRPr="00EF68D3" w:rsidRDefault="00CA70F3" w:rsidP="006C1971">
      <w:pPr>
        <w:spacing w:after="0"/>
        <w:jc w:val="both"/>
        <w:outlineLvl w:val="0"/>
        <w:rPr>
          <w:rFonts w:ascii="Cambria" w:hAnsi="Cambria" w:cs="Times New Roman"/>
        </w:rPr>
      </w:pPr>
    </w:p>
    <w:p w14:paraId="0108F8CD" w14:textId="532455ED" w:rsidR="00E81B54" w:rsidRDefault="00EF68D3" w:rsidP="005F701F">
      <w:pPr>
        <w:numPr>
          <w:ilvl w:val="0"/>
          <w:numId w:val="1"/>
        </w:numPr>
        <w:spacing w:after="0"/>
        <w:jc w:val="both"/>
        <w:outlineLvl w:val="0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Synthesis of </w:t>
      </w:r>
      <w:proofErr w:type="spellStart"/>
      <w:r>
        <w:rPr>
          <w:rFonts w:ascii="Cambria" w:hAnsi="Cambria" w:cs="Times New Roman"/>
        </w:rPr>
        <w:t>Ti</w:t>
      </w:r>
      <w:proofErr w:type="spellEnd"/>
      <w:r>
        <w:rPr>
          <w:rFonts w:ascii="Cambria" w:hAnsi="Cambria" w:cs="Times New Roman"/>
        </w:rPr>
        <w:t xml:space="preserve">(III) </w:t>
      </w:r>
      <w:proofErr w:type="spellStart"/>
      <w:r w:rsidR="00994E94">
        <w:rPr>
          <w:rFonts w:ascii="Cambria" w:hAnsi="Cambria" w:cs="Times New Roman"/>
        </w:rPr>
        <w:t>M</w:t>
      </w:r>
      <w:r>
        <w:rPr>
          <w:rFonts w:ascii="Cambria" w:hAnsi="Cambria" w:cs="Times New Roman"/>
        </w:rPr>
        <w:t>etallocene</w:t>
      </w:r>
      <w:proofErr w:type="spellEnd"/>
      <w:r>
        <w:rPr>
          <w:rFonts w:ascii="Cambria" w:hAnsi="Cambria" w:cs="Times New Roman"/>
        </w:rPr>
        <w:t xml:space="preserve"> (</w:t>
      </w:r>
      <w:r w:rsidR="006B594D">
        <w:rPr>
          <w:rFonts w:ascii="Cambria" w:hAnsi="Cambria" w:cs="Times New Roman"/>
          <w:b/>
        </w:rPr>
        <w:t>3</w:t>
      </w:r>
      <w:r>
        <w:rPr>
          <w:rFonts w:ascii="Cambria" w:hAnsi="Cambria" w:cs="Times New Roman"/>
        </w:rPr>
        <w:t>)</w:t>
      </w:r>
    </w:p>
    <w:p w14:paraId="7C579D76" w14:textId="10E2AC16" w:rsidR="00EF68D3" w:rsidRDefault="00EF68D3" w:rsidP="006C1971">
      <w:pPr>
        <w:spacing w:after="0"/>
        <w:ind w:left="720"/>
        <w:jc w:val="both"/>
        <w:outlineLvl w:val="0"/>
        <w:rPr>
          <w:rFonts w:ascii="Cambria" w:hAnsi="Cambria" w:cs="Times New Roman"/>
        </w:rPr>
      </w:pPr>
    </w:p>
    <w:p w14:paraId="2A3E9B37" w14:textId="34014DEC" w:rsidR="004A3F7F" w:rsidRDefault="00EF68D3" w:rsidP="00A85B44">
      <w:pPr>
        <w:numPr>
          <w:ilvl w:val="1"/>
          <w:numId w:val="1"/>
        </w:numPr>
        <w:spacing w:after="0"/>
        <w:jc w:val="both"/>
        <w:outlineLvl w:val="0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Vigorously stir the solution for 15 min (or until the reaction mixture turns blue). </w:t>
      </w:r>
    </w:p>
    <w:p w14:paraId="588574CD" w14:textId="77777777" w:rsidR="00FD5F2C" w:rsidRDefault="00FD5F2C" w:rsidP="00FD5F2C">
      <w:pPr>
        <w:spacing w:after="0"/>
        <w:ind w:left="1440"/>
        <w:jc w:val="both"/>
        <w:outlineLvl w:val="0"/>
        <w:rPr>
          <w:rFonts w:ascii="Cambria" w:hAnsi="Cambria" w:cs="Times New Roman"/>
        </w:rPr>
      </w:pPr>
    </w:p>
    <w:p w14:paraId="22692E6E" w14:textId="06CD9ED8" w:rsidR="00EF68D3" w:rsidRPr="00FD5F2C" w:rsidRDefault="00EF68D3" w:rsidP="00FD5F2C">
      <w:pPr>
        <w:numPr>
          <w:ilvl w:val="1"/>
          <w:numId w:val="1"/>
        </w:numPr>
        <w:spacing w:after="0"/>
        <w:jc w:val="both"/>
        <w:outlineLvl w:val="0"/>
        <w:rPr>
          <w:rFonts w:ascii="Cambria" w:hAnsi="Cambria" w:cs="Times New Roman"/>
        </w:rPr>
      </w:pPr>
      <w:r>
        <w:rPr>
          <w:rFonts w:ascii="Cambria" w:hAnsi="Cambria" w:cs="Times New Roman"/>
        </w:rPr>
        <w:t>If a green color persists, add more zinc dust</w:t>
      </w:r>
      <w:r w:rsidR="00FD5F2C">
        <w:rPr>
          <w:rFonts w:ascii="Cambria" w:hAnsi="Cambria" w:cs="Times New Roman"/>
        </w:rPr>
        <w:t xml:space="preserve"> (1–2 additional equivalents)</w:t>
      </w:r>
      <w:r>
        <w:rPr>
          <w:rFonts w:ascii="Cambria" w:hAnsi="Cambria" w:cs="Times New Roman"/>
        </w:rPr>
        <w:t xml:space="preserve">. </w:t>
      </w:r>
      <w:r w:rsidR="004A3F7F">
        <w:rPr>
          <w:rFonts w:ascii="Cambria" w:hAnsi="Cambria" w:cs="Times New Roman"/>
        </w:rPr>
        <w:t>To add more zinc dust to the system without introducing O</w:t>
      </w:r>
      <w:r w:rsidR="004A3F7F">
        <w:rPr>
          <w:rFonts w:ascii="Cambria" w:hAnsi="Cambria" w:cs="Times New Roman"/>
          <w:vertAlign w:val="subscript"/>
        </w:rPr>
        <w:t>2</w:t>
      </w:r>
      <w:r w:rsidR="004A3F7F">
        <w:rPr>
          <w:rFonts w:ascii="Cambria" w:hAnsi="Cambria" w:cs="Times New Roman"/>
        </w:rPr>
        <w:t>, make sure that the Schlenk flask stopcock is open to positive N</w:t>
      </w:r>
      <w:r w:rsidR="004A3F7F">
        <w:rPr>
          <w:rFonts w:ascii="Cambria" w:hAnsi="Cambria" w:cs="Times New Roman"/>
          <w:vertAlign w:val="subscript"/>
        </w:rPr>
        <w:t>2</w:t>
      </w:r>
      <w:r w:rsidR="004A3F7F">
        <w:rPr>
          <w:rFonts w:ascii="Cambria" w:hAnsi="Cambria" w:cs="Times New Roman"/>
        </w:rPr>
        <w:t xml:space="preserve"> pressure. Remove the rubber septum and add the solid to the flask</w:t>
      </w:r>
      <w:r w:rsidR="00FD5F2C">
        <w:rPr>
          <w:rFonts w:ascii="Cambria" w:hAnsi="Cambria" w:cs="Times New Roman"/>
        </w:rPr>
        <w:t xml:space="preserve">. Re-attach the rubber septum. </w:t>
      </w:r>
      <w:r w:rsidRPr="00FD5F2C">
        <w:rPr>
          <w:rFonts w:ascii="Cambria" w:hAnsi="Cambria" w:cs="Times New Roman"/>
        </w:rPr>
        <w:t xml:space="preserve">If addition of excess zinc dust does not </w:t>
      </w:r>
      <w:r w:rsidR="00FB7595" w:rsidRPr="00FD5F2C">
        <w:rPr>
          <w:rFonts w:ascii="Cambria" w:hAnsi="Cambria" w:cs="Times New Roman"/>
        </w:rPr>
        <w:t xml:space="preserve">effect the </w:t>
      </w:r>
      <w:r w:rsidRPr="00FD5F2C">
        <w:rPr>
          <w:rFonts w:ascii="Cambria" w:hAnsi="Cambria" w:cs="Times New Roman"/>
        </w:rPr>
        <w:t xml:space="preserve">desired </w:t>
      </w:r>
      <w:r w:rsidR="00FB7595" w:rsidRPr="00FD5F2C">
        <w:rPr>
          <w:rFonts w:ascii="Cambria" w:hAnsi="Cambria" w:cs="Times New Roman"/>
        </w:rPr>
        <w:t>color change to blue</w:t>
      </w:r>
      <w:r w:rsidRPr="00FD5F2C">
        <w:rPr>
          <w:rFonts w:ascii="Cambria" w:hAnsi="Cambria" w:cs="Times New Roman"/>
        </w:rPr>
        <w:t>, O</w:t>
      </w:r>
      <w:r w:rsidRPr="00FD5F2C">
        <w:rPr>
          <w:rFonts w:ascii="Cambria" w:hAnsi="Cambria" w:cs="Times New Roman"/>
          <w:vertAlign w:val="subscript"/>
        </w:rPr>
        <w:t>2</w:t>
      </w:r>
      <w:r w:rsidRPr="00FD5F2C">
        <w:rPr>
          <w:rFonts w:ascii="Cambria" w:hAnsi="Cambria" w:cs="Times New Roman"/>
        </w:rPr>
        <w:t xml:space="preserve"> was likely introduced into the s</w:t>
      </w:r>
      <w:r w:rsidR="006816FE" w:rsidRPr="00FD5F2C">
        <w:rPr>
          <w:rFonts w:ascii="Cambria" w:hAnsi="Cambria" w:cs="Times New Roman"/>
        </w:rPr>
        <w:t>ystem.</w:t>
      </w:r>
    </w:p>
    <w:p w14:paraId="72517C31" w14:textId="77777777" w:rsidR="006816FE" w:rsidRDefault="006816FE" w:rsidP="0081044E">
      <w:pPr>
        <w:spacing w:after="0"/>
        <w:ind w:left="1440"/>
        <w:jc w:val="both"/>
        <w:outlineLvl w:val="0"/>
        <w:rPr>
          <w:rFonts w:ascii="Cambria" w:hAnsi="Cambria" w:cs="Times New Roman"/>
        </w:rPr>
      </w:pPr>
    </w:p>
    <w:p w14:paraId="79A0C6C8" w14:textId="5DFB4C93" w:rsidR="003A4393" w:rsidRDefault="00DE03D7" w:rsidP="006C1971">
      <w:pPr>
        <w:numPr>
          <w:ilvl w:val="0"/>
          <w:numId w:val="1"/>
        </w:numPr>
        <w:spacing w:after="0"/>
        <w:jc w:val="both"/>
        <w:outlineLvl w:val="0"/>
        <w:rPr>
          <w:rFonts w:ascii="Cambria" w:hAnsi="Cambria" w:cs="Times New Roman"/>
        </w:rPr>
      </w:pPr>
      <w:r>
        <w:rPr>
          <w:rFonts w:ascii="Cambria" w:hAnsi="Cambria" w:cs="Times New Roman"/>
        </w:rPr>
        <w:lastRenderedPageBreak/>
        <w:t xml:space="preserve">Addition of </w:t>
      </w:r>
      <w:r w:rsidR="00994E94">
        <w:rPr>
          <w:rFonts w:ascii="Cambria" w:hAnsi="Cambria" w:cs="Times New Roman"/>
        </w:rPr>
        <w:t>S</w:t>
      </w:r>
      <w:r>
        <w:rPr>
          <w:rFonts w:ascii="Cambria" w:hAnsi="Cambria" w:cs="Times New Roman"/>
        </w:rPr>
        <w:t xml:space="preserve">olvent </w:t>
      </w:r>
      <w:r w:rsidR="003A4393" w:rsidRPr="000F5B1A">
        <w:rPr>
          <w:rFonts w:ascii="Cambria" w:hAnsi="Cambria" w:cs="Times New Roman"/>
          <w:i/>
        </w:rPr>
        <w:t>via</w:t>
      </w:r>
      <w:r>
        <w:rPr>
          <w:rFonts w:ascii="Cambria" w:hAnsi="Cambria" w:cs="Times New Roman"/>
        </w:rPr>
        <w:t xml:space="preserve"> </w:t>
      </w:r>
      <w:r w:rsidR="00994E94">
        <w:rPr>
          <w:rFonts w:ascii="Cambria" w:hAnsi="Cambria" w:cs="Times New Roman"/>
        </w:rPr>
        <w:t>S</w:t>
      </w:r>
      <w:r>
        <w:rPr>
          <w:rFonts w:ascii="Cambria" w:hAnsi="Cambria" w:cs="Times New Roman"/>
        </w:rPr>
        <w:t>yringe</w:t>
      </w:r>
    </w:p>
    <w:p w14:paraId="11C27649" w14:textId="46DC9F87" w:rsidR="00EF68D3" w:rsidRDefault="00EF68D3" w:rsidP="006C1971">
      <w:pPr>
        <w:spacing w:after="0"/>
        <w:ind w:left="720"/>
        <w:jc w:val="both"/>
        <w:outlineLvl w:val="0"/>
        <w:rPr>
          <w:rFonts w:ascii="Cambria" w:hAnsi="Cambria" w:cs="Times New Roman"/>
        </w:rPr>
      </w:pPr>
    </w:p>
    <w:p w14:paraId="49B86192" w14:textId="7CAF3D20" w:rsidR="001C39C7" w:rsidRDefault="001069CB" w:rsidP="006C1971">
      <w:pPr>
        <w:numPr>
          <w:ilvl w:val="1"/>
          <w:numId w:val="1"/>
        </w:numPr>
        <w:spacing w:after="0"/>
        <w:jc w:val="both"/>
        <w:outlineLvl w:val="0"/>
        <w:rPr>
          <w:rFonts w:ascii="Cambria" w:hAnsi="Cambria" w:cs="Times New Roman"/>
        </w:rPr>
      </w:pPr>
      <w:r>
        <w:rPr>
          <w:rFonts w:ascii="Cambria" w:hAnsi="Cambria" w:cs="Times New Roman"/>
        </w:rPr>
        <w:t>Degas</w:t>
      </w:r>
      <w:r w:rsidR="001C39C7">
        <w:rPr>
          <w:rFonts w:ascii="Cambria" w:hAnsi="Cambria" w:cs="Times New Roman"/>
        </w:rPr>
        <w:t xml:space="preserve"> 10 mL of acetonitrile</w:t>
      </w:r>
      <w:r>
        <w:rPr>
          <w:rFonts w:ascii="Cambria" w:hAnsi="Cambria" w:cs="Times New Roman"/>
        </w:rPr>
        <w:t xml:space="preserve"> as described in step 3 in Schlenk flask B.</w:t>
      </w:r>
    </w:p>
    <w:p w14:paraId="41840C1C" w14:textId="77777777" w:rsidR="001C39C7" w:rsidRDefault="001C39C7" w:rsidP="00A51FC2">
      <w:pPr>
        <w:spacing w:after="0"/>
        <w:ind w:left="1440"/>
        <w:jc w:val="both"/>
        <w:outlineLvl w:val="0"/>
        <w:rPr>
          <w:rFonts w:ascii="Cambria" w:hAnsi="Cambria" w:cs="Times New Roman"/>
        </w:rPr>
      </w:pPr>
    </w:p>
    <w:p w14:paraId="34824481" w14:textId="69C8ED7B" w:rsidR="00FC0E74" w:rsidRDefault="00BF237D" w:rsidP="006C1971">
      <w:pPr>
        <w:numPr>
          <w:ilvl w:val="1"/>
          <w:numId w:val="1"/>
        </w:numPr>
        <w:spacing w:after="0"/>
        <w:jc w:val="both"/>
        <w:outlineLvl w:val="0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Make sure that both </w:t>
      </w:r>
      <w:r w:rsidR="00FC0E74">
        <w:rPr>
          <w:rFonts w:ascii="Cambria" w:hAnsi="Cambria" w:cs="Times New Roman"/>
        </w:rPr>
        <w:t xml:space="preserve">Schlenk </w:t>
      </w:r>
      <w:r>
        <w:rPr>
          <w:rFonts w:ascii="Cambria" w:hAnsi="Cambria" w:cs="Times New Roman"/>
        </w:rPr>
        <w:t>flask</w:t>
      </w:r>
      <w:r w:rsidR="001069CB">
        <w:rPr>
          <w:rFonts w:ascii="Cambria" w:hAnsi="Cambria" w:cs="Times New Roman"/>
        </w:rPr>
        <w:t xml:space="preserve"> A &amp; B</w:t>
      </w:r>
      <w:r>
        <w:rPr>
          <w:rFonts w:ascii="Cambria" w:hAnsi="Cambria" w:cs="Times New Roman"/>
        </w:rPr>
        <w:t xml:space="preserve"> stopcocks are open to N</w:t>
      </w:r>
      <w:r>
        <w:rPr>
          <w:rFonts w:ascii="Cambria" w:hAnsi="Cambria" w:cs="Times New Roman"/>
          <w:vertAlign w:val="subscript"/>
        </w:rPr>
        <w:t>2</w:t>
      </w:r>
      <w:r>
        <w:rPr>
          <w:rFonts w:ascii="Cambria" w:hAnsi="Cambria" w:cs="Times New Roman"/>
        </w:rPr>
        <w:t xml:space="preserve"> and are fitted with rubber septa.</w:t>
      </w:r>
    </w:p>
    <w:p w14:paraId="6E13F118" w14:textId="021D896E" w:rsidR="00BF237D" w:rsidRDefault="00BF237D" w:rsidP="006C1971">
      <w:pPr>
        <w:spacing w:after="0"/>
        <w:ind w:left="1440"/>
        <w:jc w:val="both"/>
        <w:outlineLvl w:val="0"/>
        <w:rPr>
          <w:rFonts w:ascii="Cambria" w:hAnsi="Cambria" w:cs="Times New Roman"/>
        </w:rPr>
      </w:pPr>
    </w:p>
    <w:p w14:paraId="0EFB1554" w14:textId="6F3B38EA" w:rsidR="00FC0E74" w:rsidRDefault="00BF237D" w:rsidP="006C1971">
      <w:pPr>
        <w:numPr>
          <w:ilvl w:val="1"/>
          <w:numId w:val="1"/>
        </w:numPr>
        <w:spacing w:after="0"/>
        <w:jc w:val="both"/>
        <w:outlineLvl w:val="0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Insert </w:t>
      </w:r>
      <w:r w:rsidR="00994E94">
        <w:rPr>
          <w:rFonts w:ascii="Cambria" w:hAnsi="Cambria" w:cs="Times New Roman"/>
        </w:rPr>
        <w:t xml:space="preserve">the </w:t>
      </w:r>
      <w:r>
        <w:rPr>
          <w:rFonts w:ascii="Cambria" w:hAnsi="Cambria" w:cs="Times New Roman"/>
        </w:rPr>
        <w:t>syringe needle into either flask and pull N</w:t>
      </w:r>
      <w:r>
        <w:rPr>
          <w:rFonts w:ascii="Cambria" w:hAnsi="Cambria" w:cs="Times New Roman"/>
          <w:vertAlign w:val="subscript"/>
        </w:rPr>
        <w:t>2</w:t>
      </w:r>
      <w:r>
        <w:rPr>
          <w:rFonts w:ascii="Cambria" w:hAnsi="Cambria" w:cs="Times New Roman"/>
        </w:rPr>
        <w:t xml:space="preserve"> gas into the syringe.</w:t>
      </w:r>
    </w:p>
    <w:p w14:paraId="7D798C5F" w14:textId="422DDF3B" w:rsidR="00BF237D" w:rsidRDefault="00BF237D" w:rsidP="006C1971">
      <w:pPr>
        <w:spacing w:after="0"/>
        <w:jc w:val="both"/>
        <w:outlineLvl w:val="0"/>
        <w:rPr>
          <w:rFonts w:ascii="Cambria" w:hAnsi="Cambria" w:cs="Times New Roman"/>
        </w:rPr>
      </w:pPr>
    </w:p>
    <w:p w14:paraId="0486BE6C" w14:textId="77777777" w:rsidR="00FC0E74" w:rsidRDefault="00BF237D" w:rsidP="006C1971">
      <w:pPr>
        <w:numPr>
          <w:ilvl w:val="1"/>
          <w:numId w:val="1"/>
        </w:numPr>
        <w:spacing w:after="0"/>
        <w:jc w:val="both"/>
        <w:outlineLvl w:val="0"/>
        <w:rPr>
          <w:rFonts w:ascii="Cambria" w:hAnsi="Cambria" w:cs="Times New Roman"/>
        </w:rPr>
      </w:pPr>
      <w:r>
        <w:rPr>
          <w:rFonts w:ascii="Cambria" w:hAnsi="Cambria" w:cs="Times New Roman"/>
        </w:rPr>
        <w:t>Remove the needle and eject the N</w:t>
      </w:r>
      <w:r>
        <w:rPr>
          <w:rFonts w:ascii="Cambria" w:hAnsi="Cambria" w:cs="Times New Roman"/>
          <w:vertAlign w:val="subscript"/>
        </w:rPr>
        <w:t>2</w:t>
      </w:r>
      <w:r>
        <w:rPr>
          <w:rFonts w:ascii="Cambria" w:hAnsi="Cambria" w:cs="Times New Roman"/>
        </w:rPr>
        <w:t xml:space="preserve"> into the hood.</w:t>
      </w:r>
    </w:p>
    <w:p w14:paraId="78641B71" w14:textId="74D9C2F5" w:rsidR="00BF237D" w:rsidRDefault="00BF237D" w:rsidP="006C1971">
      <w:pPr>
        <w:spacing w:after="0"/>
        <w:jc w:val="both"/>
        <w:outlineLvl w:val="0"/>
        <w:rPr>
          <w:rFonts w:ascii="Cambria" w:hAnsi="Cambria" w:cs="Times New Roman"/>
        </w:rPr>
      </w:pPr>
    </w:p>
    <w:p w14:paraId="072FBD9E" w14:textId="6E817480" w:rsidR="000F42A9" w:rsidRDefault="00BF237D" w:rsidP="006C1971">
      <w:pPr>
        <w:numPr>
          <w:ilvl w:val="1"/>
          <w:numId w:val="1"/>
        </w:numPr>
        <w:spacing w:after="0"/>
        <w:jc w:val="both"/>
        <w:outlineLvl w:val="0"/>
        <w:rPr>
          <w:rFonts w:ascii="Cambria" w:hAnsi="Cambria" w:cs="Times New Roman"/>
        </w:rPr>
      </w:pPr>
      <w:r>
        <w:rPr>
          <w:rFonts w:ascii="Cambria" w:hAnsi="Cambria" w:cs="Times New Roman"/>
        </w:rPr>
        <w:t>Repeat steps 6.</w:t>
      </w:r>
      <w:r w:rsidR="00994E94">
        <w:rPr>
          <w:rFonts w:ascii="Cambria" w:hAnsi="Cambria" w:cs="Times New Roman"/>
        </w:rPr>
        <w:t>3</w:t>
      </w:r>
      <w:r w:rsidR="00E858C0">
        <w:rPr>
          <w:rFonts w:ascii="Cambria" w:hAnsi="Cambria" w:cs="Times New Roman"/>
        </w:rPr>
        <w:t>–</w:t>
      </w:r>
      <w:r>
        <w:rPr>
          <w:rFonts w:ascii="Cambria" w:hAnsi="Cambria" w:cs="Times New Roman"/>
        </w:rPr>
        <w:t>6.</w:t>
      </w:r>
      <w:r w:rsidR="00994E94">
        <w:rPr>
          <w:rFonts w:ascii="Cambria" w:hAnsi="Cambria" w:cs="Times New Roman"/>
        </w:rPr>
        <w:t>4</w:t>
      </w:r>
      <w:r>
        <w:rPr>
          <w:rFonts w:ascii="Cambria" w:hAnsi="Cambria" w:cs="Times New Roman"/>
        </w:rPr>
        <w:t xml:space="preserve"> two more times.</w:t>
      </w:r>
    </w:p>
    <w:p w14:paraId="7A0EDA61" w14:textId="214B9B09" w:rsidR="00BF237D" w:rsidRDefault="00BF237D" w:rsidP="00EA4194">
      <w:pPr>
        <w:spacing w:after="0"/>
        <w:jc w:val="both"/>
        <w:outlineLvl w:val="0"/>
        <w:rPr>
          <w:rFonts w:ascii="Cambria" w:hAnsi="Cambria" w:cs="Times New Roman"/>
        </w:rPr>
      </w:pPr>
    </w:p>
    <w:p w14:paraId="40B313A7" w14:textId="586D90D6" w:rsidR="000F42A9" w:rsidRDefault="00E858C0" w:rsidP="00EA4194">
      <w:pPr>
        <w:numPr>
          <w:ilvl w:val="1"/>
          <w:numId w:val="1"/>
        </w:numPr>
        <w:spacing w:after="0"/>
        <w:jc w:val="both"/>
        <w:outlineLvl w:val="0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Insert </w:t>
      </w:r>
      <w:r w:rsidR="00994E94">
        <w:rPr>
          <w:rFonts w:ascii="Cambria" w:hAnsi="Cambria" w:cs="Times New Roman"/>
        </w:rPr>
        <w:t xml:space="preserve">the </w:t>
      </w:r>
      <w:r>
        <w:rPr>
          <w:rFonts w:ascii="Cambria" w:hAnsi="Cambria" w:cs="Times New Roman"/>
        </w:rPr>
        <w:t>syringe needle</w:t>
      </w:r>
      <w:r w:rsidR="001069CB">
        <w:rPr>
          <w:rFonts w:ascii="Cambria" w:hAnsi="Cambria" w:cs="Times New Roman"/>
        </w:rPr>
        <w:t xml:space="preserve"> fitted to a 10 mL syringe</w:t>
      </w:r>
      <w:r>
        <w:rPr>
          <w:rFonts w:ascii="Cambria" w:hAnsi="Cambria" w:cs="Times New Roman"/>
        </w:rPr>
        <w:t xml:space="preserve"> into </w:t>
      </w:r>
      <w:r w:rsidR="001069CB">
        <w:rPr>
          <w:rFonts w:ascii="Cambria" w:hAnsi="Cambria" w:cs="Times New Roman"/>
        </w:rPr>
        <w:t>Schlenk flask B</w:t>
      </w:r>
      <w:r>
        <w:rPr>
          <w:rFonts w:ascii="Cambria" w:hAnsi="Cambria" w:cs="Times New Roman"/>
        </w:rPr>
        <w:t xml:space="preserve"> and pull up desired volume of solvent (5 mL).</w:t>
      </w:r>
    </w:p>
    <w:p w14:paraId="36119B24" w14:textId="7A977FCD" w:rsidR="00E858C0" w:rsidRDefault="00E858C0" w:rsidP="00EA4194">
      <w:pPr>
        <w:spacing w:after="0"/>
        <w:jc w:val="both"/>
        <w:outlineLvl w:val="0"/>
        <w:rPr>
          <w:rFonts w:ascii="Cambria" w:hAnsi="Cambria" w:cs="Times New Roman"/>
        </w:rPr>
      </w:pPr>
    </w:p>
    <w:p w14:paraId="22DD31F9" w14:textId="671F8FA0" w:rsidR="000F42A9" w:rsidRDefault="00E858C0" w:rsidP="00EA4194">
      <w:pPr>
        <w:numPr>
          <w:ilvl w:val="1"/>
          <w:numId w:val="1"/>
        </w:numPr>
        <w:spacing w:after="0"/>
        <w:jc w:val="both"/>
        <w:outlineLvl w:val="0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Remove </w:t>
      </w:r>
      <w:r w:rsidR="00994E94">
        <w:rPr>
          <w:rFonts w:ascii="Cambria" w:hAnsi="Cambria" w:cs="Times New Roman"/>
        </w:rPr>
        <w:t xml:space="preserve">the </w:t>
      </w:r>
      <w:r>
        <w:rPr>
          <w:rFonts w:ascii="Cambria" w:hAnsi="Cambria" w:cs="Times New Roman"/>
        </w:rPr>
        <w:t xml:space="preserve">needle from </w:t>
      </w:r>
      <w:r w:rsidR="00994E94">
        <w:rPr>
          <w:rFonts w:ascii="Cambria" w:hAnsi="Cambria" w:cs="Times New Roman"/>
        </w:rPr>
        <w:t xml:space="preserve">the </w:t>
      </w:r>
      <w:r>
        <w:rPr>
          <w:rFonts w:ascii="Cambria" w:hAnsi="Cambria" w:cs="Times New Roman"/>
        </w:rPr>
        <w:t>solvent</w:t>
      </w:r>
      <w:r w:rsidR="001069CB">
        <w:rPr>
          <w:rFonts w:ascii="Cambria" w:hAnsi="Cambria" w:cs="Times New Roman"/>
        </w:rPr>
        <w:t xml:space="preserve"> but leave the needle in the Schlenk flask.</w:t>
      </w:r>
      <w:r>
        <w:rPr>
          <w:rFonts w:ascii="Cambria" w:hAnsi="Cambria" w:cs="Times New Roman"/>
        </w:rPr>
        <w:t xml:space="preserve"> </w:t>
      </w:r>
      <w:r w:rsidR="001069CB">
        <w:rPr>
          <w:rFonts w:ascii="Cambria" w:hAnsi="Cambria" w:cs="Times New Roman"/>
        </w:rPr>
        <w:t>B</w:t>
      </w:r>
      <w:r>
        <w:rPr>
          <w:rFonts w:ascii="Cambria" w:hAnsi="Cambria" w:cs="Times New Roman"/>
        </w:rPr>
        <w:t>end the needle so that the syringe is pointing up</w:t>
      </w:r>
      <w:r w:rsidR="001069CB">
        <w:rPr>
          <w:rFonts w:ascii="Cambria" w:hAnsi="Cambria" w:cs="Times New Roman"/>
        </w:rPr>
        <w:t xml:space="preserve"> (the needle should form an arch)</w:t>
      </w:r>
      <w:r>
        <w:rPr>
          <w:rFonts w:ascii="Cambria" w:hAnsi="Cambria" w:cs="Times New Roman"/>
        </w:rPr>
        <w:t xml:space="preserve"> and pull ~1 mL of N</w:t>
      </w:r>
      <w:r>
        <w:rPr>
          <w:rFonts w:ascii="Cambria" w:hAnsi="Cambria" w:cs="Times New Roman"/>
          <w:vertAlign w:val="subscript"/>
        </w:rPr>
        <w:t>2</w:t>
      </w:r>
      <w:r>
        <w:rPr>
          <w:rFonts w:ascii="Cambria" w:hAnsi="Cambria" w:cs="Times New Roman"/>
        </w:rPr>
        <w:t xml:space="preserve"> gas into the needle. There should be a gas “bubble” at the top of the syringe.</w:t>
      </w:r>
    </w:p>
    <w:p w14:paraId="52702E6A" w14:textId="35448914" w:rsidR="00E858C0" w:rsidRDefault="00E858C0" w:rsidP="00EA4194">
      <w:pPr>
        <w:spacing w:after="0"/>
        <w:jc w:val="both"/>
        <w:outlineLvl w:val="0"/>
        <w:rPr>
          <w:rFonts w:ascii="Cambria" w:hAnsi="Cambria" w:cs="Times New Roman"/>
        </w:rPr>
      </w:pPr>
    </w:p>
    <w:p w14:paraId="786F8FCC" w14:textId="0B009925" w:rsidR="00DE26F0" w:rsidRDefault="001069CB" w:rsidP="00EA4194">
      <w:pPr>
        <w:numPr>
          <w:ilvl w:val="1"/>
          <w:numId w:val="1"/>
        </w:numPr>
        <w:spacing w:after="0"/>
        <w:jc w:val="both"/>
        <w:outlineLvl w:val="0"/>
        <w:rPr>
          <w:rFonts w:ascii="Cambria" w:hAnsi="Cambria" w:cs="Times New Roman"/>
        </w:rPr>
      </w:pPr>
      <w:r>
        <w:rPr>
          <w:rFonts w:ascii="Cambria" w:hAnsi="Cambria" w:cs="Times New Roman"/>
        </w:rPr>
        <w:t>While keeping the needle arched, r</w:t>
      </w:r>
      <w:r w:rsidR="00E858C0">
        <w:rPr>
          <w:rFonts w:ascii="Cambria" w:hAnsi="Cambria" w:cs="Times New Roman"/>
        </w:rPr>
        <w:t xml:space="preserve">emove the needle from </w:t>
      </w:r>
      <w:r>
        <w:rPr>
          <w:rFonts w:ascii="Cambria" w:hAnsi="Cambria" w:cs="Times New Roman"/>
        </w:rPr>
        <w:t>Schlenk</w:t>
      </w:r>
      <w:r w:rsidR="00E858C0">
        <w:rPr>
          <w:rFonts w:ascii="Cambria" w:hAnsi="Cambria" w:cs="Times New Roman"/>
        </w:rPr>
        <w:t xml:space="preserve"> flask</w:t>
      </w:r>
      <w:r>
        <w:rPr>
          <w:rFonts w:ascii="Cambria" w:hAnsi="Cambria" w:cs="Times New Roman"/>
        </w:rPr>
        <w:t xml:space="preserve"> B.</w:t>
      </w:r>
      <w:r w:rsidR="00E858C0">
        <w:rPr>
          <w:rFonts w:ascii="Cambria" w:hAnsi="Cambria" w:cs="Times New Roman"/>
        </w:rPr>
        <w:t xml:space="preserve"> </w:t>
      </w:r>
      <w:r>
        <w:rPr>
          <w:rFonts w:ascii="Cambria" w:hAnsi="Cambria" w:cs="Times New Roman"/>
        </w:rPr>
        <w:t>T</w:t>
      </w:r>
      <w:r w:rsidR="00E858C0">
        <w:rPr>
          <w:rFonts w:ascii="Cambria" w:hAnsi="Cambria" w:cs="Times New Roman"/>
        </w:rPr>
        <w:t>he syringe</w:t>
      </w:r>
      <w:r>
        <w:rPr>
          <w:rFonts w:ascii="Cambria" w:hAnsi="Cambria" w:cs="Times New Roman"/>
        </w:rPr>
        <w:t xml:space="preserve"> should</w:t>
      </w:r>
      <w:r w:rsidR="00E858C0">
        <w:rPr>
          <w:rFonts w:ascii="Cambria" w:hAnsi="Cambria" w:cs="Times New Roman"/>
        </w:rPr>
        <w:t xml:space="preserve"> still </w:t>
      </w:r>
      <w:r>
        <w:rPr>
          <w:rFonts w:ascii="Cambria" w:hAnsi="Cambria" w:cs="Times New Roman"/>
        </w:rPr>
        <w:t xml:space="preserve">be </w:t>
      </w:r>
      <w:r w:rsidR="00E858C0">
        <w:rPr>
          <w:rFonts w:ascii="Cambria" w:hAnsi="Cambria" w:cs="Times New Roman"/>
        </w:rPr>
        <w:t>pointed up</w:t>
      </w:r>
      <w:r>
        <w:rPr>
          <w:rFonts w:ascii="Cambria" w:hAnsi="Cambria" w:cs="Times New Roman"/>
        </w:rPr>
        <w:t xml:space="preserve"> with the bubble of N</w:t>
      </w:r>
      <w:r>
        <w:rPr>
          <w:rFonts w:ascii="Cambria" w:hAnsi="Cambria" w:cs="Times New Roman"/>
          <w:vertAlign w:val="subscript"/>
        </w:rPr>
        <w:t>2</w:t>
      </w:r>
      <w:r>
        <w:rPr>
          <w:rFonts w:ascii="Cambria" w:hAnsi="Cambria" w:cs="Times New Roman"/>
        </w:rPr>
        <w:t xml:space="preserve"> at the tip </w:t>
      </w:r>
      <w:r w:rsidR="006970B2">
        <w:rPr>
          <w:rFonts w:ascii="Cambria" w:hAnsi="Cambria" w:cs="Times New Roman"/>
        </w:rPr>
        <w:t>of the syringe where the needle</w:t>
      </w:r>
      <w:r>
        <w:rPr>
          <w:rFonts w:ascii="Cambria" w:hAnsi="Cambria" w:cs="Times New Roman"/>
        </w:rPr>
        <w:t xml:space="preserve"> is attached</w:t>
      </w:r>
      <w:r w:rsidR="00E858C0">
        <w:rPr>
          <w:rFonts w:ascii="Cambria" w:hAnsi="Cambria" w:cs="Times New Roman"/>
        </w:rPr>
        <w:t>.</w:t>
      </w:r>
      <w:r>
        <w:rPr>
          <w:rFonts w:ascii="Cambria" w:hAnsi="Cambria" w:cs="Times New Roman"/>
        </w:rPr>
        <w:t xml:space="preserve"> The N</w:t>
      </w:r>
      <w:r>
        <w:rPr>
          <w:rFonts w:ascii="Cambria" w:hAnsi="Cambria" w:cs="Times New Roman"/>
          <w:vertAlign w:val="subscript"/>
        </w:rPr>
        <w:t>2</w:t>
      </w:r>
      <w:r>
        <w:rPr>
          <w:rFonts w:ascii="Cambria" w:hAnsi="Cambria" w:cs="Times New Roman"/>
        </w:rPr>
        <w:t xml:space="preserve"> bubble will prevent acetonitrile from leaking out of the syringe.</w:t>
      </w:r>
    </w:p>
    <w:p w14:paraId="3063042B" w14:textId="740CC333" w:rsidR="00E858C0" w:rsidRDefault="00E858C0" w:rsidP="00EA4194">
      <w:pPr>
        <w:spacing w:after="0"/>
        <w:jc w:val="both"/>
        <w:outlineLvl w:val="0"/>
        <w:rPr>
          <w:rFonts w:ascii="Cambria" w:hAnsi="Cambria" w:cs="Times New Roman"/>
        </w:rPr>
      </w:pPr>
    </w:p>
    <w:p w14:paraId="4BF44F18" w14:textId="683E155C" w:rsidR="00EA4194" w:rsidRDefault="001069CB" w:rsidP="00EA4194">
      <w:pPr>
        <w:numPr>
          <w:ilvl w:val="1"/>
          <w:numId w:val="1"/>
        </w:numPr>
        <w:spacing w:after="0"/>
        <w:jc w:val="both"/>
        <w:outlineLvl w:val="0"/>
        <w:rPr>
          <w:rFonts w:ascii="Cambria" w:hAnsi="Cambria" w:cs="Times New Roman"/>
        </w:rPr>
      </w:pPr>
      <w:r>
        <w:rPr>
          <w:rFonts w:ascii="Cambria" w:hAnsi="Cambria" w:cs="Times New Roman"/>
        </w:rPr>
        <w:t>With the needle still arched and the syringe pointing up, i</w:t>
      </w:r>
      <w:r w:rsidR="00E858C0">
        <w:rPr>
          <w:rFonts w:ascii="Cambria" w:hAnsi="Cambria" w:cs="Times New Roman"/>
        </w:rPr>
        <w:t xml:space="preserve">nsert </w:t>
      </w:r>
      <w:r w:rsidR="00994E94">
        <w:rPr>
          <w:rFonts w:ascii="Cambria" w:hAnsi="Cambria" w:cs="Times New Roman"/>
        </w:rPr>
        <w:t xml:space="preserve">the </w:t>
      </w:r>
      <w:r w:rsidR="00E858C0">
        <w:rPr>
          <w:rFonts w:ascii="Cambria" w:hAnsi="Cambria" w:cs="Times New Roman"/>
        </w:rPr>
        <w:t xml:space="preserve">needle into </w:t>
      </w:r>
      <w:r w:rsidR="00994E94">
        <w:rPr>
          <w:rFonts w:ascii="Cambria" w:hAnsi="Cambria" w:cs="Times New Roman"/>
        </w:rPr>
        <w:t xml:space="preserve">the </w:t>
      </w:r>
      <w:r w:rsidR="00E858C0">
        <w:rPr>
          <w:rFonts w:ascii="Cambria" w:hAnsi="Cambria" w:cs="Times New Roman"/>
        </w:rPr>
        <w:t>septum o</w:t>
      </w:r>
      <w:r w:rsidR="00EA4194">
        <w:rPr>
          <w:rFonts w:ascii="Cambria" w:hAnsi="Cambria" w:cs="Times New Roman"/>
        </w:rPr>
        <w:t xml:space="preserve">f </w:t>
      </w:r>
      <w:r w:rsidR="006970B2">
        <w:rPr>
          <w:rFonts w:ascii="Cambria" w:hAnsi="Cambria" w:cs="Times New Roman"/>
        </w:rPr>
        <w:t>Schlenk flask A</w:t>
      </w:r>
      <w:r w:rsidR="00E858C0">
        <w:rPr>
          <w:rFonts w:ascii="Cambria" w:hAnsi="Cambria" w:cs="Times New Roman"/>
        </w:rPr>
        <w:t>.</w:t>
      </w:r>
    </w:p>
    <w:p w14:paraId="656FEE3D" w14:textId="47FF509C" w:rsidR="00E858C0" w:rsidRDefault="00E858C0" w:rsidP="00EA4194">
      <w:pPr>
        <w:spacing w:after="0"/>
        <w:jc w:val="both"/>
        <w:outlineLvl w:val="0"/>
        <w:rPr>
          <w:rFonts w:ascii="Cambria" w:hAnsi="Cambria" w:cs="Times New Roman"/>
        </w:rPr>
      </w:pPr>
    </w:p>
    <w:p w14:paraId="6B920250" w14:textId="245D6302" w:rsidR="00EA4194" w:rsidRDefault="00E858C0" w:rsidP="00EA4194">
      <w:pPr>
        <w:numPr>
          <w:ilvl w:val="1"/>
          <w:numId w:val="1"/>
        </w:numPr>
        <w:spacing w:after="0"/>
        <w:jc w:val="both"/>
        <w:outlineLvl w:val="0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Slowly add </w:t>
      </w:r>
      <w:r w:rsidR="006970B2">
        <w:rPr>
          <w:rFonts w:ascii="Cambria" w:hAnsi="Cambria" w:cs="Times New Roman"/>
        </w:rPr>
        <w:t>acetonitrile to Schlenk flask A</w:t>
      </w:r>
      <w:r>
        <w:rPr>
          <w:rFonts w:ascii="Cambria" w:hAnsi="Cambria" w:cs="Times New Roman"/>
        </w:rPr>
        <w:t>.</w:t>
      </w:r>
      <w:r w:rsidR="001069CB">
        <w:rPr>
          <w:rFonts w:ascii="Cambria" w:hAnsi="Cambria" w:cs="Times New Roman"/>
        </w:rPr>
        <w:t xml:space="preserve"> At this point, the position of the syringe is irrelevant.</w:t>
      </w:r>
      <w:r>
        <w:rPr>
          <w:rFonts w:ascii="Cambria" w:hAnsi="Cambria" w:cs="Times New Roman"/>
        </w:rPr>
        <w:t xml:space="preserve"> </w:t>
      </w:r>
    </w:p>
    <w:p w14:paraId="58682305" w14:textId="1E7050C7" w:rsidR="005F1D43" w:rsidRDefault="005F1D43" w:rsidP="00D74F47">
      <w:pPr>
        <w:spacing w:after="0"/>
        <w:jc w:val="both"/>
        <w:outlineLvl w:val="0"/>
        <w:rPr>
          <w:rFonts w:ascii="Cambria" w:hAnsi="Cambria" w:cs="Times New Roman"/>
        </w:rPr>
      </w:pPr>
    </w:p>
    <w:p w14:paraId="12A7AC39" w14:textId="77777777" w:rsidR="006970B2" w:rsidRDefault="005F1D43" w:rsidP="006970B2">
      <w:pPr>
        <w:numPr>
          <w:ilvl w:val="1"/>
          <w:numId w:val="1"/>
        </w:numPr>
        <w:spacing w:after="0"/>
        <w:jc w:val="both"/>
        <w:outlineLvl w:val="0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When solvent addition is complete, remove the syringe needle from </w:t>
      </w:r>
      <w:r w:rsidR="006970B2">
        <w:rPr>
          <w:rFonts w:ascii="Cambria" w:hAnsi="Cambria" w:cs="Times New Roman"/>
        </w:rPr>
        <w:t>Schlenk flask A</w:t>
      </w:r>
      <w:r w:rsidRPr="006970B2">
        <w:rPr>
          <w:rFonts w:ascii="Cambria" w:hAnsi="Cambria" w:cs="Times New Roman"/>
        </w:rPr>
        <w:t>.</w:t>
      </w:r>
    </w:p>
    <w:p w14:paraId="617F27FB" w14:textId="1C0C989A" w:rsidR="00CA70F3" w:rsidRPr="006970B2" w:rsidRDefault="00CA70F3" w:rsidP="006970B2">
      <w:pPr>
        <w:spacing w:after="0"/>
        <w:jc w:val="both"/>
        <w:outlineLvl w:val="0"/>
        <w:rPr>
          <w:rFonts w:ascii="Cambria" w:hAnsi="Cambria" w:cs="Times New Roman"/>
        </w:rPr>
      </w:pPr>
    </w:p>
    <w:p w14:paraId="30DFF724" w14:textId="10CE2519" w:rsidR="00CA70F3" w:rsidRDefault="00994E94" w:rsidP="00D74F47">
      <w:pPr>
        <w:jc w:val="both"/>
      </w:pPr>
      <w:r>
        <w:rPr>
          <w:rStyle w:val="CommentReference"/>
        </w:rPr>
        <w:commentReference w:id="5"/>
      </w:r>
    </w:p>
    <w:p w14:paraId="2C5692C8" w14:textId="37BC3E89" w:rsidR="00DE03D7" w:rsidRDefault="00467282" w:rsidP="00D74F47">
      <w:pPr>
        <w:jc w:val="both"/>
      </w:pPr>
      <w:r w:rsidRPr="00467282">
        <w:rPr>
          <w:b/>
          <w:sz w:val="28"/>
        </w:rPr>
        <w:t>Representative Result</w:t>
      </w:r>
      <w:r w:rsidR="003E02E7">
        <w:rPr>
          <w:b/>
          <w:sz w:val="28"/>
        </w:rPr>
        <w:t>s</w:t>
      </w:r>
    </w:p>
    <w:p w14:paraId="2F66824E" w14:textId="323932C1" w:rsidR="00467282" w:rsidRPr="00DE03D7" w:rsidRDefault="00DE03D7" w:rsidP="00D74F47">
      <w:pPr>
        <w:jc w:val="both"/>
      </w:pPr>
      <w:r>
        <w:t>Upon addition of the acetonitrile in step 4, the solution should change color from orange, to green, to blue</w:t>
      </w:r>
      <w:r w:rsidR="004016BA">
        <w:t xml:space="preserve"> (</w:t>
      </w:r>
      <w:r w:rsidR="004016BA" w:rsidRPr="000F5B1A">
        <w:rPr>
          <w:b/>
        </w:rPr>
        <w:t xml:space="preserve">Figure </w:t>
      </w:r>
      <w:r w:rsidR="001D749C" w:rsidRPr="000F5B1A">
        <w:rPr>
          <w:b/>
        </w:rPr>
        <w:t>4</w:t>
      </w:r>
      <w:r w:rsidR="004016BA">
        <w:t>)</w:t>
      </w:r>
      <w:r>
        <w:t>. Failure to obtain the blue color indicates a leak in the system. Addition of a</w:t>
      </w:r>
      <w:r w:rsidR="00EF68D3">
        <w:t>cetonitrile by syringe in step 6</w:t>
      </w:r>
      <w:r>
        <w:t xml:space="preserve"> should result in no color change if anaerobic cond</w:t>
      </w:r>
      <w:r w:rsidR="00EF68D3">
        <w:t xml:space="preserve">itions are maintained. </w:t>
      </w:r>
      <w:r w:rsidR="00994E94">
        <w:t>If oxygen is present, t</w:t>
      </w:r>
      <w:r>
        <w:t xml:space="preserve">he solution </w:t>
      </w:r>
      <w:r w:rsidR="00994E94">
        <w:t xml:space="preserve">will </w:t>
      </w:r>
      <w:r>
        <w:t>turn from blue, to green, to orange.</w:t>
      </w:r>
    </w:p>
    <w:p w14:paraId="12D66DFA" w14:textId="5D5A3DB7" w:rsidR="009311DE" w:rsidRDefault="009311DE" w:rsidP="00D74F47">
      <w:pPr>
        <w:jc w:val="both"/>
      </w:pPr>
      <w:r>
        <w:rPr>
          <w:b/>
          <w:sz w:val="28"/>
        </w:rPr>
        <w:t>Summary</w:t>
      </w:r>
    </w:p>
    <w:p w14:paraId="69DFA614" w14:textId="20495987" w:rsidR="0005653E" w:rsidRPr="00D0033C" w:rsidRDefault="0005653E" w:rsidP="00D74F47">
      <w:pPr>
        <w:jc w:val="both"/>
      </w:pPr>
      <w:r>
        <w:lastRenderedPageBreak/>
        <w:t xml:space="preserve">Here, we demonstrated </w:t>
      </w:r>
      <w:r w:rsidR="004016BA">
        <w:t xml:space="preserve">standard </w:t>
      </w:r>
      <w:r w:rsidR="00777F2A">
        <w:t xml:space="preserve">Schlenk </w:t>
      </w:r>
      <w:r w:rsidR="004016BA">
        <w:t>line technique to synthesize an air</w:t>
      </w:r>
      <w:r w:rsidR="00994E94">
        <w:t>-</w:t>
      </w:r>
      <w:r w:rsidR="004016BA">
        <w:t xml:space="preserve">sensitive </w:t>
      </w:r>
      <w:proofErr w:type="spellStart"/>
      <w:proofErr w:type="gramStart"/>
      <w:r w:rsidR="004016BA">
        <w:t>Ti</w:t>
      </w:r>
      <w:proofErr w:type="spellEnd"/>
      <w:r w:rsidR="004016BA">
        <w:t>(</w:t>
      </w:r>
      <w:proofErr w:type="gramEnd"/>
      <w:r w:rsidR="004016BA">
        <w:t xml:space="preserve">III) </w:t>
      </w:r>
      <w:proofErr w:type="spellStart"/>
      <w:r w:rsidR="004016BA">
        <w:t>metallocene</w:t>
      </w:r>
      <w:proofErr w:type="spellEnd"/>
      <w:r w:rsidR="004016BA">
        <w:t xml:space="preserve"> complex. </w:t>
      </w:r>
      <w:r w:rsidR="00364F96">
        <w:t>T</w:t>
      </w:r>
      <w:r>
        <w:t xml:space="preserve">he solvent </w:t>
      </w:r>
      <w:r w:rsidR="004016BA">
        <w:t>was degased</w:t>
      </w:r>
      <w:r>
        <w:t xml:space="preserve"> </w:t>
      </w:r>
      <w:r w:rsidR="004016BA">
        <w:t>by</w:t>
      </w:r>
      <w:r>
        <w:t xml:space="preserve"> bubbling N</w:t>
      </w:r>
      <w:r>
        <w:rPr>
          <w:vertAlign w:val="subscript"/>
        </w:rPr>
        <w:t>2</w:t>
      </w:r>
      <w:r>
        <w:t xml:space="preserve"> </w:t>
      </w:r>
      <w:r w:rsidR="004016BA">
        <w:t>through the liquid</w:t>
      </w:r>
      <w:r w:rsidR="00E01988">
        <w:t xml:space="preserve"> in </w:t>
      </w:r>
      <w:r w:rsidR="00341623">
        <w:t>a S</w:t>
      </w:r>
      <w:r w:rsidR="00E01988">
        <w:t>chlenk flask</w:t>
      </w:r>
      <w:r w:rsidR="004016BA">
        <w:t xml:space="preserve">. </w:t>
      </w:r>
      <w:r w:rsidR="00E01988">
        <w:t xml:space="preserve">We also </w:t>
      </w:r>
      <w:r w:rsidR="00994E94">
        <w:t xml:space="preserve">demonstrated </w:t>
      </w:r>
      <w:r w:rsidR="00E01988">
        <w:t>how to setup a</w:t>
      </w:r>
      <w:r>
        <w:t xml:space="preserve"> </w:t>
      </w:r>
      <w:r w:rsidR="004016BA">
        <w:t xml:space="preserve">reaction </w:t>
      </w:r>
      <w:r w:rsidR="00E01988">
        <w:t xml:space="preserve">under anaerobic conditions </w:t>
      </w:r>
      <w:r w:rsidR="00341623">
        <w:t>on the S</w:t>
      </w:r>
      <w:r w:rsidR="004016BA">
        <w:t>chlenk line and</w:t>
      </w:r>
      <w:r>
        <w:t xml:space="preserve"> transfer solvent anaerobically </w:t>
      </w:r>
      <w:r w:rsidR="004016BA">
        <w:t>by</w:t>
      </w:r>
      <w:r>
        <w:t xml:space="preserve"> cannula transfer as well as </w:t>
      </w:r>
      <w:r w:rsidR="004016BA">
        <w:t xml:space="preserve">by </w:t>
      </w:r>
      <w:r>
        <w:t xml:space="preserve">syringe. </w:t>
      </w:r>
    </w:p>
    <w:p w14:paraId="4778DBFF" w14:textId="77777777" w:rsidR="0005653E" w:rsidRDefault="009311DE" w:rsidP="00D74F47">
      <w:pPr>
        <w:jc w:val="both"/>
      </w:pPr>
      <w:r w:rsidRPr="0051701C">
        <w:rPr>
          <w:b/>
          <w:sz w:val="28"/>
        </w:rPr>
        <w:t>Applications</w:t>
      </w:r>
      <w:r w:rsidR="00FC1C9F">
        <w:t xml:space="preserve"> </w:t>
      </w:r>
    </w:p>
    <w:p w14:paraId="4D991D40" w14:textId="40C24C18" w:rsidR="0005653E" w:rsidRDefault="0005653E" w:rsidP="00D74F47">
      <w:pPr>
        <w:jc w:val="both"/>
      </w:pPr>
      <w:r>
        <w:t xml:space="preserve">Inorganic chemists use </w:t>
      </w:r>
      <w:r w:rsidR="00C736E4">
        <w:t xml:space="preserve">Schlenk </w:t>
      </w:r>
      <w:r>
        <w:t>line technique in the synthesis of air</w:t>
      </w:r>
      <w:r w:rsidR="00821B5F">
        <w:t>-</w:t>
      </w:r>
      <w:r>
        <w:t>/water</w:t>
      </w:r>
      <w:r w:rsidR="00821B5F">
        <w:t>-</w:t>
      </w:r>
      <w:r>
        <w:t>sensitive compounds. The solvent used in the synthesis of highly</w:t>
      </w:r>
      <w:r w:rsidR="00821B5F">
        <w:t>-</w:t>
      </w:r>
      <w:r>
        <w:t xml:space="preserve">reactive materials can be prepared using the </w:t>
      </w:r>
      <w:r w:rsidR="00C736E4">
        <w:t xml:space="preserve">Schlenk </w:t>
      </w:r>
      <w:r>
        <w:t xml:space="preserve">line. </w:t>
      </w:r>
      <w:r w:rsidR="00364F96">
        <w:t>Air</w:t>
      </w:r>
      <w:r w:rsidR="00DC640B">
        <w:t>-</w:t>
      </w:r>
      <w:r w:rsidR="00364F96">
        <w:t>sensitive r</w:t>
      </w:r>
      <w:r w:rsidR="004016BA">
        <w:t xml:space="preserve">eactions can also be setup and worked up using a </w:t>
      </w:r>
      <w:r w:rsidR="00C736E4">
        <w:t xml:space="preserve">Schlenk </w:t>
      </w:r>
      <w:r w:rsidR="004016BA">
        <w:t xml:space="preserve">line. </w:t>
      </w:r>
      <w:r w:rsidR="00C736E4">
        <w:t xml:space="preserve">Schlenk </w:t>
      </w:r>
      <w:r w:rsidR="004016BA">
        <w:t xml:space="preserve">line technique is a powerful method for </w:t>
      </w:r>
      <w:r w:rsidR="00E01988">
        <w:t>air-free</w:t>
      </w:r>
      <w:r w:rsidR="004016BA">
        <w:t xml:space="preserve"> </w:t>
      </w:r>
      <w:r w:rsidR="006D7C66">
        <w:t>manipulations used in synthesis, purification (</w:t>
      </w:r>
      <w:proofErr w:type="spellStart"/>
      <w:r w:rsidR="006D7C66">
        <w:rPr>
          <w:i/>
        </w:rPr>
        <w:t>ie</w:t>
      </w:r>
      <w:proofErr w:type="spellEnd"/>
      <w:r w:rsidR="006D7C66">
        <w:rPr>
          <w:i/>
        </w:rPr>
        <w:t xml:space="preserve">. </w:t>
      </w:r>
      <w:r w:rsidR="006D7C66">
        <w:t>distillation, sublimation, and crystallization), catalysis, and gas reactions</w:t>
      </w:r>
      <w:r w:rsidR="004016BA">
        <w:t xml:space="preserve">. In the next module, </w:t>
      </w:r>
      <w:r w:rsidR="00DC640B">
        <w:t xml:space="preserve">we </w:t>
      </w:r>
      <w:r w:rsidR="004016BA">
        <w:t xml:space="preserve">will </w:t>
      </w:r>
      <w:r w:rsidR="00DC640B">
        <w:t xml:space="preserve">demonstrate </w:t>
      </w:r>
      <w:r w:rsidR="004016BA">
        <w:t xml:space="preserve">how to use a glove box for air-free synthesis. While some air-free manipulations are easier to preform in a glove box, there are certain </w:t>
      </w:r>
      <w:r w:rsidR="00DC640B">
        <w:t xml:space="preserve">situations </w:t>
      </w:r>
      <w:r w:rsidR="004016BA">
        <w:t xml:space="preserve">when </w:t>
      </w:r>
      <w:r w:rsidR="00DC640B">
        <w:t xml:space="preserve">one </w:t>
      </w:r>
      <w:r w:rsidR="004016BA">
        <w:t xml:space="preserve">cannot use a glove box and must rely on </w:t>
      </w:r>
      <w:r w:rsidR="00C736E4">
        <w:t xml:space="preserve">Schlenk </w:t>
      </w:r>
      <w:r w:rsidR="004016BA">
        <w:t>line technique</w:t>
      </w:r>
      <w:r w:rsidR="00B300E7">
        <w:t xml:space="preserve"> (such as heating a reaction)</w:t>
      </w:r>
      <w:r w:rsidR="004016BA">
        <w:t>.</w:t>
      </w:r>
    </w:p>
    <w:p w14:paraId="0496D2B8" w14:textId="77777777" w:rsidR="00653C8C" w:rsidRDefault="007554A3" w:rsidP="00653C8C">
      <w:pPr>
        <w:widowControl w:val="0"/>
        <w:autoSpaceDE w:val="0"/>
        <w:autoSpaceDN w:val="0"/>
        <w:adjustRightInd w:val="0"/>
        <w:spacing w:after="0"/>
        <w:jc w:val="both"/>
      </w:pPr>
      <w:r>
        <w:t xml:space="preserve">Some </w:t>
      </w:r>
      <w:proofErr w:type="spellStart"/>
      <w:r>
        <w:t>m</w:t>
      </w:r>
      <w:r w:rsidR="00BD40EE">
        <w:t>etallocene</w:t>
      </w:r>
      <w:proofErr w:type="spellEnd"/>
      <w:r w:rsidR="00BD40EE">
        <w:t xml:space="preserve"> complexes (metal compounds featuring typically two cyclopentadienyl anions (</w:t>
      </w:r>
      <w:proofErr w:type="spellStart"/>
      <w:r w:rsidR="00BD40EE">
        <w:t>Cp</w:t>
      </w:r>
      <w:proofErr w:type="spellEnd"/>
      <w:r w:rsidR="00BD40EE">
        <w:t>, C</w:t>
      </w:r>
      <w:r w:rsidR="00BD40EE">
        <w:rPr>
          <w:vertAlign w:val="subscript"/>
        </w:rPr>
        <w:t>5</w:t>
      </w:r>
      <w:r w:rsidR="00BD40EE">
        <w:t>H</w:t>
      </w:r>
      <w:r w:rsidR="00BD40EE">
        <w:rPr>
          <w:vertAlign w:val="subscript"/>
        </w:rPr>
        <w:t>5</w:t>
      </w:r>
      <w:r w:rsidR="00BD40EE">
        <w:rPr>
          <w:vertAlign w:val="superscript"/>
        </w:rPr>
        <w:t>–</w:t>
      </w:r>
      <w:r w:rsidR="00BD40EE">
        <w:t>))</w:t>
      </w:r>
      <w:r>
        <w:t xml:space="preserve"> exhibit catalytic properties. For</w:t>
      </w:r>
      <w:r w:rsidR="00653C8C">
        <w:t xml:space="preserve"> example, </w:t>
      </w:r>
      <w:proofErr w:type="spellStart"/>
      <w:r w:rsidR="00653C8C">
        <w:t>titanocene</w:t>
      </w:r>
      <w:proofErr w:type="spellEnd"/>
      <w:r w:rsidR="00653C8C">
        <w:t xml:space="preserve"> is a catalyst used in olefin metathesis.</w:t>
      </w:r>
    </w:p>
    <w:p w14:paraId="1470ED04" w14:textId="77777777" w:rsidR="00653C8C" w:rsidRDefault="00653C8C" w:rsidP="00653C8C">
      <w:pPr>
        <w:widowControl w:val="0"/>
        <w:autoSpaceDE w:val="0"/>
        <w:autoSpaceDN w:val="0"/>
        <w:adjustRightInd w:val="0"/>
        <w:spacing w:after="0"/>
        <w:jc w:val="both"/>
      </w:pPr>
    </w:p>
    <w:p w14:paraId="170C9F6C" w14:textId="291E8F6C" w:rsidR="00081F68" w:rsidRDefault="00081F68" w:rsidP="00653C8C">
      <w:pPr>
        <w:widowControl w:val="0"/>
        <w:autoSpaceDE w:val="0"/>
        <w:autoSpaceDN w:val="0"/>
        <w:adjustRightInd w:val="0"/>
        <w:spacing w:after="0"/>
        <w:jc w:val="both"/>
      </w:pPr>
      <w:r>
        <w:t xml:space="preserve">The </w:t>
      </w:r>
      <w:proofErr w:type="spellStart"/>
      <w:proofErr w:type="gramStart"/>
      <w:r>
        <w:t>Ti</w:t>
      </w:r>
      <w:proofErr w:type="spellEnd"/>
      <w:r>
        <w:t>(</w:t>
      </w:r>
      <w:proofErr w:type="gramEnd"/>
      <w:r>
        <w:t xml:space="preserve">III) </w:t>
      </w:r>
      <w:proofErr w:type="spellStart"/>
      <w:r>
        <w:t>metallocene</w:t>
      </w:r>
      <w:proofErr w:type="spellEnd"/>
      <w:r w:rsidR="00E01988">
        <w:t xml:space="preserve"> synthesized herein</w:t>
      </w:r>
      <w:r>
        <w:t xml:space="preserve"> can be used on the </w:t>
      </w:r>
      <w:r w:rsidR="00530836">
        <w:t xml:space="preserve">Schlenk </w:t>
      </w:r>
      <w:r>
        <w:t xml:space="preserve">line or in the glove box as an atmospheric test. Oxidation of the </w:t>
      </w:r>
      <w:proofErr w:type="spellStart"/>
      <w:proofErr w:type="gramStart"/>
      <w:r>
        <w:t>Ti</w:t>
      </w:r>
      <w:proofErr w:type="spellEnd"/>
      <w:r>
        <w:t>(</w:t>
      </w:r>
      <w:proofErr w:type="gramEnd"/>
      <w:r>
        <w:t xml:space="preserve">III) </w:t>
      </w:r>
      <w:proofErr w:type="spellStart"/>
      <w:r>
        <w:t>metallocene</w:t>
      </w:r>
      <w:proofErr w:type="spellEnd"/>
      <w:r>
        <w:t xml:space="preserve"> by O</w:t>
      </w:r>
      <w:r>
        <w:rPr>
          <w:vertAlign w:val="subscript"/>
        </w:rPr>
        <w:t>2</w:t>
      </w:r>
      <w:r>
        <w:t xml:space="preserve"> on the </w:t>
      </w:r>
      <w:r w:rsidR="00530836">
        <w:t xml:space="preserve">Schlenk </w:t>
      </w:r>
      <w:r>
        <w:t>line or in glove box would result in a color change and would provide a visual indication that the atmosphere contains O</w:t>
      </w:r>
      <w:r>
        <w:rPr>
          <w:vertAlign w:val="subscript"/>
        </w:rPr>
        <w:t>2</w:t>
      </w:r>
      <w:r>
        <w:t xml:space="preserve">. </w:t>
      </w:r>
    </w:p>
    <w:p w14:paraId="4B417091" w14:textId="77777777" w:rsidR="00653C8C" w:rsidRDefault="00653C8C" w:rsidP="00653C8C">
      <w:pPr>
        <w:widowControl w:val="0"/>
        <w:autoSpaceDE w:val="0"/>
        <w:autoSpaceDN w:val="0"/>
        <w:adjustRightInd w:val="0"/>
        <w:spacing w:after="0"/>
        <w:jc w:val="both"/>
      </w:pPr>
    </w:p>
    <w:p w14:paraId="76688605" w14:textId="4ED1FBC0" w:rsidR="008E410C" w:rsidRPr="008E410C" w:rsidRDefault="008E410C" w:rsidP="00D74F47">
      <w:pPr>
        <w:jc w:val="both"/>
        <w:rPr>
          <w:b/>
          <w:sz w:val="28"/>
          <w:szCs w:val="28"/>
        </w:rPr>
      </w:pPr>
      <w:r w:rsidRPr="008E410C">
        <w:rPr>
          <w:b/>
          <w:sz w:val="28"/>
          <w:szCs w:val="28"/>
        </w:rPr>
        <w:t>Legend</w:t>
      </w:r>
    </w:p>
    <w:p w14:paraId="62057E0A" w14:textId="71475035" w:rsidR="008E410C" w:rsidRDefault="00D70A8C" w:rsidP="00D74F47">
      <w:pPr>
        <w:jc w:val="both"/>
      </w:pPr>
      <w:r>
        <w:t xml:space="preserve">Figure 1. Synthesis of </w:t>
      </w:r>
      <w:proofErr w:type="spellStart"/>
      <w:proofErr w:type="gramStart"/>
      <w:r>
        <w:t>Ti</w:t>
      </w:r>
      <w:proofErr w:type="spellEnd"/>
      <w:r>
        <w:t>(</w:t>
      </w:r>
      <w:proofErr w:type="gramEnd"/>
      <w:r>
        <w:t xml:space="preserve">III) </w:t>
      </w:r>
      <w:proofErr w:type="spellStart"/>
      <w:r>
        <w:t>metallocene</w:t>
      </w:r>
      <w:proofErr w:type="spellEnd"/>
      <w:r>
        <w:t xml:space="preserve"> compound (</w:t>
      </w:r>
      <w:r w:rsidRPr="00E331E4">
        <w:rPr>
          <w:b/>
        </w:rPr>
        <w:t>3</w:t>
      </w:r>
      <w:r w:rsidRPr="00E331E4">
        <w:t>)</w:t>
      </w:r>
      <w:r>
        <w:t xml:space="preserve"> and it’s reaction with O</w:t>
      </w:r>
      <w:r>
        <w:rPr>
          <w:vertAlign w:val="subscript"/>
        </w:rPr>
        <w:t>2</w:t>
      </w:r>
      <w:r>
        <w:t>.</w:t>
      </w:r>
    </w:p>
    <w:p w14:paraId="70D688B4" w14:textId="5701DCA6" w:rsidR="00D70A8C" w:rsidRDefault="00D70A8C" w:rsidP="00D74F47">
      <w:pPr>
        <w:jc w:val="both"/>
      </w:pPr>
      <w:r>
        <w:t xml:space="preserve">Figure 2. </w:t>
      </w:r>
      <w:r w:rsidR="002B20A1">
        <w:t>Cannula</w:t>
      </w:r>
    </w:p>
    <w:p w14:paraId="1D01540B" w14:textId="38989547" w:rsidR="002B20A1" w:rsidRDefault="002B20A1" w:rsidP="00D74F47">
      <w:pPr>
        <w:jc w:val="both"/>
      </w:pPr>
      <w:r>
        <w:t>Figure 3. Basics of cannula transfer.</w:t>
      </w:r>
      <w:r w:rsidR="00FD5F2C">
        <w:t xml:space="preserve"> Schlenk flask A (the receiving flask, left) contains the solid reactants and Schlenk flask B (the donor flask, right) contains the degassed acetonitrile.</w:t>
      </w:r>
    </w:p>
    <w:p w14:paraId="4C343759" w14:textId="300B5378" w:rsidR="006B594D" w:rsidRPr="00D70A8C" w:rsidRDefault="002B20A1" w:rsidP="00D74F47">
      <w:pPr>
        <w:jc w:val="both"/>
      </w:pPr>
      <w:r>
        <w:t>Figure 4</w:t>
      </w:r>
      <w:r w:rsidR="006B594D">
        <w:t xml:space="preserve">. Three color stages during the synthesis of </w:t>
      </w:r>
      <w:proofErr w:type="spellStart"/>
      <w:proofErr w:type="gramStart"/>
      <w:r w:rsidR="006B594D">
        <w:t>Ti</w:t>
      </w:r>
      <w:proofErr w:type="spellEnd"/>
      <w:r w:rsidR="006B594D">
        <w:t>(</w:t>
      </w:r>
      <w:proofErr w:type="gramEnd"/>
      <w:r w:rsidR="006B594D">
        <w:t xml:space="preserve">III) </w:t>
      </w:r>
      <w:proofErr w:type="spellStart"/>
      <w:r w:rsidR="006B594D">
        <w:t>metallocene</w:t>
      </w:r>
      <w:proofErr w:type="spellEnd"/>
      <w:r w:rsidR="006B594D">
        <w:t xml:space="preserve"> compound (</w:t>
      </w:r>
      <w:r w:rsidR="006B594D" w:rsidRPr="00E331E4">
        <w:rPr>
          <w:b/>
        </w:rPr>
        <w:t>3</w:t>
      </w:r>
      <w:r w:rsidR="006B594D" w:rsidRPr="00E331E4">
        <w:t>)</w:t>
      </w:r>
      <w:r w:rsidR="00846039">
        <w:t>.</w:t>
      </w:r>
    </w:p>
    <w:sectPr w:rsidR="006B594D" w:rsidRPr="00D70A8C" w:rsidSect="000331A6">
      <w:footnotePr>
        <w:pos w:val="beneathText"/>
      </w:footnotePr>
      <w:endnotePr>
        <w:numFmt w:val="decimal"/>
      </w:endnote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Andrew" w:date="2017-01-11T13:59:00Z" w:initials="A">
    <w:p w14:paraId="71565425" w14:textId="18A1C677" w:rsidR="00132BB6" w:rsidRDefault="00132BB6">
      <w:pPr>
        <w:pStyle w:val="CommentText"/>
      </w:pPr>
      <w:bookmarkStart w:id="2" w:name="_GoBack"/>
      <w:bookmarkEnd w:id="2"/>
      <w:r>
        <w:rPr>
          <w:rStyle w:val="CommentReference"/>
        </w:rPr>
        <w:annotationRef/>
      </w:r>
      <w:r>
        <w:t>Don’t you typically have the donor flask at a higher elevation than the receiving flask, to provide assistance from gravity?</w:t>
      </w:r>
    </w:p>
    <w:p w14:paraId="5D851DA2" w14:textId="77777777" w:rsidR="007427A8" w:rsidRDefault="007427A8">
      <w:pPr>
        <w:pStyle w:val="CommentText"/>
      </w:pPr>
    </w:p>
    <w:p w14:paraId="56CEA87E" w14:textId="61E5994C" w:rsidR="007427A8" w:rsidRDefault="007427A8">
      <w:pPr>
        <w:pStyle w:val="CommentText"/>
      </w:pPr>
      <w:r>
        <w:t>It’s mentioned in the Procedure. The figure should reflect it.</w:t>
      </w:r>
    </w:p>
  </w:comment>
  <w:comment w:id="1" w:author="Tamara Powers" w:date="2017-01-16T10:16:00Z" w:initials="TP">
    <w:p w14:paraId="7B7EA6EE" w14:textId="73304096" w:rsidR="000F5B1A" w:rsidRPr="000F5B1A" w:rsidRDefault="000F5B1A">
      <w:pPr>
        <w:pStyle w:val="CommentText"/>
      </w:pPr>
      <w:r>
        <w:rPr>
          <w:rStyle w:val="CommentReference"/>
        </w:rPr>
        <w:annotationRef/>
      </w:r>
      <w:r>
        <w:t>If the N</w:t>
      </w:r>
      <w:r>
        <w:rPr>
          <w:vertAlign w:val="subscript"/>
        </w:rPr>
        <w:t>2</w:t>
      </w:r>
      <w:r>
        <w:t xml:space="preserve"> pressure is high enough, this sometimes is not necessary. But I will replace the image when I have a chance to set it up again in lab.</w:t>
      </w:r>
    </w:p>
  </w:comment>
  <w:comment w:id="5" w:author="Andrew" w:date="2017-01-11T14:12:00Z" w:initials="A">
    <w:p w14:paraId="24C01191" w14:textId="0C544E5C" w:rsidR="00994E94" w:rsidRDefault="00994E94">
      <w:pPr>
        <w:pStyle w:val="CommentText"/>
      </w:pPr>
      <w:r>
        <w:rPr>
          <w:rStyle w:val="CommentReference"/>
        </w:rPr>
        <w:annotationRef/>
      </w:r>
      <w:r>
        <w:t>I don’t think we should keep this in the manuscript, but we can still demonstrate it in the video as what the system looks like with the presence of oxygen.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6CEA87E" w15:done="0"/>
  <w15:commentEx w15:paraId="7B7EA6EE" w15:done="0"/>
  <w15:commentEx w15:paraId="24C0119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E7952E" w14:textId="77777777" w:rsidR="00483232" w:rsidRDefault="00483232" w:rsidP="00B30657">
      <w:pPr>
        <w:spacing w:after="0"/>
      </w:pPr>
      <w:r>
        <w:separator/>
      </w:r>
    </w:p>
  </w:endnote>
  <w:endnote w:type="continuationSeparator" w:id="0">
    <w:p w14:paraId="6B62CC65" w14:textId="77777777" w:rsidR="00483232" w:rsidRDefault="00483232" w:rsidP="00B30657">
      <w:pPr>
        <w:spacing w:after="0"/>
      </w:pPr>
      <w:r>
        <w:continuationSeparator/>
      </w:r>
    </w:p>
  </w:endnote>
  <w:endnote w:id="1">
    <w:p w14:paraId="7AF34B18" w14:textId="2DCF5604" w:rsidR="009312B2" w:rsidRPr="00532101" w:rsidRDefault="009312B2" w:rsidP="00532101">
      <w:pPr>
        <w:pStyle w:val="EndnoteText"/>
        <w:rPr>
          <w:bCs/>
        </w:rPr>
      </w:pPr>
      <w:r>
        <w:rPr>
          <w:rStyle w:val="EndnoteReference"/>
        </w:rPr>
        <w:endnoteRef/>
      </w:r>
      <w:r>
        <w:t xml:space="preserve"> </w:t>
      </w:r>
      <w:proofErr w:type="spellStart"/>
      <w:r w:rsidRPr="00532101">
        <w:rPr>
          <w:bCs/>
        </w:rPr>
        <w:t>Burgmayer</w:t>
      </w:r>
      <w:proofErr w:type="spellEnd"/>
      <w:r w:rsidRPr="00532101">
        <w:rPr>
          <w:bCs/>
        </w:rPr>
        <w:t>, S. N.</w:t>
      </w:r>
      <w:r>
        <w:rPr>
          <w:bCs/>
        </w:rPr>
        <w:t xml:space="preserve"> </w:t>
      </w:r>
      <w:r w:rsidRPr="00532101">
        <w:rPr>
          <w:bCs/>
        </w:rPr>
        <w:t xml:space="preserve">Use of a Titanium </w:t>
      </w:r>
      <w:proofErr w:type="spellStart"/>
      <w:r w:rsidRPr="00532101">
        <w:rPr>
          <w:bCs/>
        </w:rPr>
        <w:t>Metallocene</w:t>
      </w:r>
      <w:proofErr w:type="spellEnd"/>
      <w:r w:rsidRPr="00532101">
        <w:rPr>
          <w:bCs/>
        </w:rPr>
        <w:t xml:space="preserve"> as a Colorimetric Indicator for Learning Inert Atmosphere Techniques</w:t>
      </w:r>
      <w:r>
        <w:rPr>
          <w:bCs/>
        </w:rPr>
        <w:t xml:space="preserve"> </w:t>
      </w:r>
      <w:r>
        <w:rPr>
          <w:bCs/>
          <w:i/>
        </w:rPr>
        <w:t xml:space="preserve">J. Chem. Ed. </w:t>
      </w:r>
      <w:r w:rsidRPr="00532101">
        <w:rPr>
          <w:b/>
          <w:bCs/>
        </w:rPr>
        <w:t>1998</w:t>
      </w:r>
      <w:r>
        <w:rPr>
          <w:bCs/>
        </w:rPr>
        <w:t xml:space="preserve">, </w:t>
      </w:r>
      <w:r>
        <w:rPr>
          <w:bCs/>
          <w:i/>
        </w:rPr>
        <w:t>75</w:t>
      </w:r>
      <w:r>
        <w:rPr>
          <w:bCs/>
        </w:rPr>
        <w:t xml:space="preserve">, 460. </w:t>
      </w:r>
    </w:p>
    <w:p w14:paraId="29292322" w14:textId="390B20BA" w:rsidR="009312B2" w:rsidRDefault="009312B2">
      <w:pPr>
        <w:pStyle w:val="EndnoteText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73FAC9" w14:textId="77777777" w:rsidR="00483232" w:rsidRDefault="00483232" w:rsidP="00B30657">
      <w:pPr>
        <w:spacing w:after="0"/>
      </w:pPr>
      <w:r>
        <w:separator/>
      </w:r>
    </w:p>
  </w:footnote>
  <w:footnote w:type="continuationSeparator" w:id="0">
    <w:p w14:paraId="062F5518" w14:textId="77777777" w:rsidR="00483232" w:rsidRDefault="00483232" w:rsidP="00B3065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86401E"/>
    <w:multiLevelType w:val="multilevel"/>
    <w:tmpl w:val="FC12F4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ndrew">
    <w15:presenceInfo w15:providerId="None" w15:userId="Andre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1A6"/>
    <w:rsid w:val="00012112"/>
    <w:rsid w:val="0003260A"/>
    <w:rsid w:val="000331A6"/>
    <w:rsid w:val="00040633"/>
    <w:rsid w:val="000512AE"/>
    <w:rsid w:val="000550AD"/>
    <w:rsid w:val="0005653E"/>
    <w:rsid w:val="00081F68"/>
    <w:rsid w:val="000920FB"/>
    <w:rsid w:val="00094AAA"/>
    <w:rsid w:val="000A6223"/>
    <w:rsid w:val="000B1046"/>
    <w:rsid w:val="000B6A03"/>
    <w:rsid w:val="000F42A9"/>
    <w:rsid w:val="000F5B1A"/>
    <w:rsid w:val="00102FEA"/>
    <w:rsid w:val="00105021"/>
    <w:rsid w:val="001069CB"/>
    <w:rsid w:val="00121952"/>
    <w:rsid w:val="00132BB6"/>
    <w:rsid w:val="00137F6C"/>
    <w:rsid w:val="001828CA"/>
    <w:rsid w:val="00182CC8"/>
    <w:rsid w:val="001852C3"/>
    <w:rsid w:val="001A3171"/>
    <w:rsid w:val="001C39C7"/>
    <w:rsid w:val="001D749C"/>
    <w:rsid w:val="002005C9"/>
    <w:rsid w:val="00200A32"/>
    <w:rsid w:val="002332B2"/>
    <w:rsid w:val="00264226"/>
    <w:rsid w:val="002914F5"/>
    <w:rsid w:val="002A609B"/>
    <w:rsid w:val="002A6A71"/>
    <w:rsid w:val="002B20A1"/>
    <w:rsid w:val="002B47B1"/>
    <w:rsid w:val="002C4A53"/>
    <w:rsid w:val="002E6CBE"/>
    <w:rsid w:val="00305DBE"/>
    <w:rsid w:val="0032412D"/>
    <w:rsid w:val="00341623"/>
    <w:rsid w:val="00364F96"/>
    <w:rsid w:val="003722EC"/>
    <w:rsid w:val="00392018"/>
    <w:rsid w:val="00395B3D"/>
    <w:rsid w:val="003A4393"/>
    <w:rsid w:val="003A5C1F"/>
    <w:rsid w:val="003C027B"/>
    <w:rsid w:val="003D0E8E"/>
    <w:rsid w:val="003E02E7"/>
    <w:rsid w:val="004016BA"/>
    <w:rsid w:val="004221BF"/>
    <w:rsid w:val="00425890"/>
    <w:rsid w:val="004440AC"/>
    <w:rsid w:val="00467282"/>
    <w:rsid w:val="00483232"/>
    <w:rsid w:val="004A1058"/>
    <w:rsid w:val="004A1B00"/>
    <w:rsid w:val="004A2A15"/>
    <w:rsid w:val="004A3F7F"/>
    <w:rsid w:val="004B17A5"/>
    <w:rsid w:val="004C433F"/>
    <w:rsid w:val="0051701C"/>
    <w:rsid w:val="00530836"/>
    <w:rsid w:val="00532101"/>
    <w:rsid w:val="005525A0"/>
    <w:rsid w:val="005546C8"/>
    <w:rsid w:val="0056046C"/>
    <w:rsid w:val="00560984"/>
    <w:rsid w:val="00573BB1"/>
    <w:rsid w:val="00576D1A"/>
    <w:rsid w:val="00583BBA"/>
    <w:rsid w:val="00585ED5"/>
    <w:rsid w:val="00586268"/>
    <w:rsid w:val="00587541"/>
    <w:rsid w:val="005F1D43"/>
    <w:rsid w:val="005F701F"/>
    <w:rsid w:val="00653C8C"/>
    <w:rsid w:val="006816FE"/>
    <w:rsid w:val="00681DE9"/>
    <w:rsid w:val="00686092"/>
    <w:rsid w:val="006970B2"/>
    <w:rsid w:val="006B073D"/>
    <w:rsid w:val="006B594D"/>
    <w:rsid w:val="006C1971"/>
    <w:rsid w:val="006C1DE8"/>
    <w:rsid w:val="006C493D"/>
    <w:rsid w:val="006D7C66"/>
    <w:rsid w:val="006E76F5"/>
    <w:rsid w:val="00701418"/>
    <w:rsid w:val="00740DB0"/>
    <w:rsid w:val="007427A8"/>
    <w:rsid w:val="00750056"/>
    <w:rsid w:val="007554A3"/>
    <w:rsid w:val="007566C4"/>
    <w:rsid w:val="00760C9B"/>
    <w:rsid w:val="00777F2A"/>
    <w:rsid w:val="00790CC0"/>
    <w:rsid w:val="007A498B"/>
    <w:rsid w:val="007A6FDA"/>
    <w:rsid w:val="007D66C0"/>
    <w:rsid w:val="007E35C9"/>
    <w:rsid w:val="007F3E1C"/>
    <w:rsid w:val="00800599"/>
    <w:rsid w:val="0081044E"/>
    <w:rsid w:val="00821B5F"/>
    <w:rsid w:val="00821F68"/>
    <w:rsid w:val="00833C67"/>
    <w:rsid w:val="00846039"/>
    <w:rsid w:val="0088316F"/>
    <w:rsid w:val="00892D36"/>
    <w:rsid w:val="008B68DE"/>
    <w:rsid w:val="008E410C"/>
    <w:rsid w:val="00903A4F"/>
    <w:rsid w:val="00916302"/>
    <w:rsid w:val="00925E0B"/>
    <w:rsid w:val="009311DE"/>
    <w:rsid w:val="009312B2"/>
    <w:rsid w:val="00933D91"/>
    <w:rsid w:val="00942B65"/>
    <w:rsid w:val="00973E64"/>
    <w:rsid w:val="00994E94"/>
    <w:rsid w:val="009A40BD"/>
    <w:rsid w:val="009B1C91"/>
    <w:rsid w:val="009C5CD4"/>
    <w:rsid w:val="009D74F4"/>
    <w:rsid w:val="00A0553B"/>
    <w:rsid w:val="00A10E92"/>
    <w:rsid w:val="00A24F6E"/>
    <w:rsid w:val="00A477A3"/>
    <w:rsid w:val="00A51FC2"/>
    <w:rsid w:val="00A85B44"/>
    <w:rsid w:val="00AB0BBF"/>
    <w:rsid w:val="00AF1350"/>
    <w:rsid w:val="00AF1E6A"/>
    <w:rsid w:val="00B03BCE"/>
    <w:rsid w:val="00B300E7"/>
    <w:rsid w:val="00B30657"/>
    <w:rsid w:val="00B3305B"/>
    <w:rsid w:val="00B604D7"/>
    <w:rsid w:val="00B81847"/>
    <w:rsid w:val="00B84DE8"/>
    <w:rsid w:val="00B861F8"/>
    <w:rsid w:val="00B9099D"/>
    <w:rsid w:val="00B92A74"/>
    <w:rsid w:val="00BB49D1"/>
    <w:rsid w:val="00BD40EE"/>
    <w:rsid w:val="00BD6C04"/>
    <w:rsid w:val="00BE1343"/>
    <w:rsid w:val="00BF237D"/>
    <w:rsid w:val="00C124F6"/>
    <w:rsid w:val="00C141BA"/>
    <w:rsid w:val="00C36DBE"/>
    <w:rsid w:val="00C47535"/>
    <w:rsid w:val="00C600EA"/>
    <w:rsid w:val="00C6739E"/>
    <w:rsid w:val="00C736E4"/>
    <w:rsid w:val="00CA70F3"/>
    <w:rsid w:val="00CC0BF6"/>
    <w:rsid w:val="00D0033C"/>
    <w:rsid w:val="00D274BA"/>
    <w:rsid w:val="00D45E8F"/>
    <w:rsid w:val="00D664F2"/>
    <w:rsid w:val="00D70A8C"/>
    <w:rsid w:val="00D74F47"/>
    <w:rsid w:val="00DA085B"/>
    <w:rsid w:val="00DB0B36"/>
    <w:rsid w:val="00DB1F94"/>
    <w:rsid w:val="00DC16E3"/>
    <w:rsid w:val="00DC640B"/>
    <w:rsid w:val="00DD2B35"/>
    <w:rsid w:val="00DE03D7"/>
    <w:rsid w:val="00DE26F0"/>
    <w:rsid w:val="00E01988"/>
    <w:rsid w:val="00E05207"/>
    <w:rsid w:val="00E13596"/>
    <w:rsid w:val="00E30A8F"/>
    <w:rsid w:val="00E4209F"/>
    <w:rsid w:val="00E62346"/>
    <w:rsid w:val="00E81B54"/>
    <w:rsid w:val="00E81ED3"/>
    <w:rsid w:val="00E858C0"/>
    <w:rsid w:val="00E9218D"/>
    <w:rsid w:val="00EA4194"/>
    <w:rsid w:val="00ED2C67"/>
    <w:rsid w:val="00EF68D3"/>
    <w:rsid w:val="00F1131A"/>
    <w:rsid w:val="00F17BBB"/>
    <w:rsid w:val="00F21D2A"/>
    <w:rsid w:val="00F2489A"/>
    <w:rsid w:val="00F30419"/>
    <w:rsid w:val="00F427F5"/>
    <w:rsid w:val="00F55D38"/>
    <w:rsid w:val="00F71A50"/>
    <w:rsid w:val="00F95D55"/>
    <w:rsid w:val="00FB7595"/>
    <w:rsid w:val="00FC0E74"/>
    <w:rsid w:val="00FC1C9F"/>
    <w:rsid w:val="00FD3E7C"/>
    <w:rsid w:val="00FD5F2C"/>
    <w:rsid w:val="00FE361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5C1B768B"/>
  <w15:docId w15:val="{B2026DD8-B8AD-42A8-BC0B-C2D70A56E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57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4DE8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E8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73E6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3E6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3E6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3E6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3E6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525A0"/>
    <w:pPr>
      <w:spacing w:after="0"/>
    </w:pPr>
  </w:style>
  <w:style w:type="paragraph" w:styleId="ListParagraph">
    <w:name w:val="List Paragraph"/>
    <w:basedOn w:val="Normal"/>
    <w:uiPriority w:val="34"/>
    <w:qFormat/>
    <w:rsid w:val="00CA70F3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unhideWhenUsed/>
    <w:rsid w:val="00B30657"/>
    <w:pPr>
      <w:spacing w:after="0"/>
    </w:pPr>
  </w:style>
  <w:style w:type="character" w:customStyle="1" w:styleId="EndnoteTextChar">
    <w:name w:val="Endnote Text Char"/>
    <w:basedOn w:val="DefaultParagraphFont"/>
    <w:link w:val="EndnoteText"/>
    <w:uiPriority w:val="99"/>
    <w:rsid w:val="00B30657"/>
  </w:style>
  <w:style w:type="character" w:styleId="EndnoteReference">
    <w:name w:val="endnote reference"/>
    <w:basedOn w:val="DefaultParagraphFont"/>
    <w:uiPriority w:val="99"/>
    <w:unhideWhenUsed/>
    <w:rsid w:val="00B306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97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92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3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F3D3241-CF50-4595-B177-953B60493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1971</Words>
  <Characters>11238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Journal of Visualized Experiments</Company>
  <LinksUpToDate>false</LinksUpToDate>
  <CharactersWithSpaces>13183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Aaron Kolski-Andreaco</dc:creator>
  <cp:lastModifiedBy>Andrew</cp:lastModifiedBy>
  <cp:revision>2</cp:revision>
  <dcterms:created xsi:type="dcterms:W3CDTF">2017-01-22T20:10:00Z</dcterms:created>
  <dcterms:modified xsi:type="dcterms:W3CDTF">2017-01-22T20:10:00Z</dcterms:modified>
</cp:coreProperties>
</file>